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69415230"/>
        <w:docPartObj>
          <w:docPartGallery w:val="Cover Pages"/>
          <w:docPartUnique/>
        </w:docPartObj>
      </w:sdtPr>
      <w:sdtContent>
        <w:p w:rsidR="00146DE7" w:rsidRDefault="00146DE7"/>
        <w:p w:rsidR="00146DE7" w:rsidRDefault="00146DE7">
          <w:r>
            <w:rPr>
              <w:noProof/>
            </w:rPr>
            <w:pict>
              <v:rect id="_x0000_s1026" style="position:absolute;left:0;text-align:left;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146DE7" w:rsidRDefault="00146DE7">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146DE7" w:rsidRDefault="00146DE7"/>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511"/>
          </w:tblGrid>
          <w:tr w:rsidR="00146DE7">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CC4206A7B02E4CFBA5CB2739001E1243"/>
                  </w:placeholder>
                  <w:dataBinding w:prefixMappings="xmlns:ns0='http://schemas.openxmlformats.org/package/2006/metadata/core-properties' xmlns:ns1='http://purl.org/dc/elements/1.1/'" w:xpath="/ns0:coreProperties[1]/ns1:title[1]" w:storeItemID="{6C3C8BC8-F283-45AE-878A-BAB7291924A1}"/>
                  <w:text/>
                </w:sdtPr>
                <w:sdtContent>
                  <w:p w:rsidR="00146DE7" w:rsidRDefault="00146DE7">
                    <w:pPr>
                      <w:pStyle w:val="a8"/>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1η Εργαστηριακή Εργασία</w:t>
                    </w:r>
                  </w:p>
                </w:sdtContent>
              </w:sdt>
              <w:p w:rsidR="00146DE7" w:rsidRDefault="00146DE7">
                <w:pPr>
                  <w:pStyle w:val="a8"/>
                  <w:jc w:val="center"/>
                </w:pPr>
              </w:p>
              <w:sdt>
                <w:sdtPr>
                  <w:rPr>
                    <w:rFonts w:asciiTheme="majorHAnsi" w:eastAsiaTheme="majorEastAsia" w:hAnsiTheme="majorHAnsi" w:cstheme="majorBidi"/>
                    <w:sz w:val="32"/>
                    <w:szCs w:val="32"/>
                  </w:rPr>
                  <w:alias w:val="Υπότιτλος"/>
                  <w:id w:val="13783219"/>
                  <w:placeholder>
                    <w:docPart w:val="FC8456B1026F4DDA9104DAEC04FA6E42"/>
                  </w:placeholder>
                  <w:dataBinding w:prefixMappings="xmlns:ns0='http://schemas.openxmlformats.org/package/2006/metadata/core-properties' xmlns:ns1='http://purl.org/dc/elements/1.1/'" w:xpath="/ns0:coreProperties[1]/ns1:subject[1]" w:storeItemID="{6C3C8BC8-F283-45AE-878A-BAB7291924A1}"/>
                  <w:text/>
                </w:sdtPr>
                <w:sdtContent>
                  <w:p w:rsidR="00146DE7" w:rsidRDefault="00146DE7">
                    <w:pPr>
                      <w:pStyle w:val="a8"/>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2ο εξάμηνο</w:t>
                    </w:r>
                  </w:p>
                </w:sdtContent>
              </w:sdt>
              <w:p w:rsidR="00146DE7" w:rsidRDefault="00146DE7">
                <w:pPr>
                  <w:pStyle w:val="a8"/>
                  <w:jc w:val="center"/>
                </w:pPr>
              </w:p>
              <w:sdt>
                <w:sdtPr>
                  <w:alias w:val="Ημερομηνία"/>
                  <w:id w:val="13783224"/>
                  <w:placeholder>
                    <w:docPart w:val="D6BB4641E2A8445BB21CF77DF2AE9748"/>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Content>
                  <w:p w:rsidR="00146DE7" w:rsidRDefault="00146DE7">
                    <w:pPr>
                      <w:pStyle w:val="a8"/>
                      <w:jc w:val="center"/>
                    </w:pPr>
                    <w:r>
                      <w:t>26/3/2018</w:t>
                    </w:r>
                  </w:p>
                </w:sdtContent>
              </w:sdt>
              <w:p w:rsidR="00146DE7" w:rsidRDefault="00146DE7">
                <w:pPr>
                  <w:pStyle w:val="a8"/>
                  <w:jc w:val="center"/>
                </w:pPr>
              </w:p>
              <w:sdt>
                <w:sdtPr>
                  <w:alias w:val="Συντάκτης"/>
                  <w:id w:val="13783229"/>
                  <w:placeholder>
                    <w:docPart w:val="34A2F836293246BFA48711802BE386AB"/>
                  </w:placeholder>
                  <w:dataBinding w:prefixMappings="xmlns:ns0='http://schemas.openxmlformats.org/package/2006/metadata/core-properties' xmlns:ns1='http://purl.org/dc/elements/1.1/'" w:xpath="/ns0:coreProperties[1]/ns1:creator[1]" w:storeItemID="{6C3C8BC8-F283-45AE-878A-BAB7291924A1}"/>
                  <w:text/>
                </w:sdtPr>
                <w:sdtContent>
                  <w:p w:rsidR="00146DE7" w:rsidRDefault="00146DE7">
                    <w:pPr>
                      <w:pStyle w:val="a8"/>
                      <w:jc w:val="center"/>
                    </w:pPr>
                    <w:r>
                      <w:t>Παυλίνα Ζαλίδου</w:t>
                    </w:r>
                  </w:p>
                </w:sdtContent>
              </w:sdt>
              <w:p w:rsidR="00146DE7" w:rsidRDefault="00146DE7">
                <w:pPr>
                  <w:pStyle w:val="a8"/>
                  <w:jc w:val="center"/>
                </w:pPr>
              </w:p>
            </w:tc>
          </w:tr>
        </w:tbl>
        <w:p w:rsidR="00146DE7" w:rsidRDefault="00146DE7"/>
        <w:p w:rsidR="00146DE7" w:rsidRDefault="00146DE7">
          <w:pPr>
            <w:spacing w:after="200" w:line="276" w:lineRule="auto"/>
            <w:ind w:firstLine="0"/>
            <w:rPr>
              <w:rFonts w:ascii="Arial" w:eastAsiaTheme="majorEastAsia" w:hAnsi="Arial" w:cstheme="majorBidi"/>
              <w:b/>
              <w:bCs/>
              <w:color w:val="FF0000"/>
              <w:sz w:val="34"/>
              <w:szCs w:val="28"/>
            </w:rPr>
          </w:pPr>
          <w:r>
            <w:br w:type="page"/>
          </w:r>
        </w:p>
      </w:sdtContent>
    </w:sdt>
    <w:sdt>
      <w:sdtPr>
        <w:id w:val="-669415209"/>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p w:rsidR="00FE2D6A" w:rsidRDefault="00FE2D6A">
          <w:pPr>
            <w:pStyle w:val="a9"/>
          </w:pPr>
          <w:r>
            <w:t>Πίνακας περιεχομένων</w:t>
          </w:r>
        </w:p>
        <w:p w:rsidR="00FE2D6A" w:rsidRDefault="00FE2D6A">
          <w:pPr>
            <w:pStyle w:val="11"/>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57043" w:history="1">
            <w:r w:rsidRPr="00BD7976">
              <w:rPr>
                <w:rStyle w:val="-"/>
                <w:noProof/>
                <w:lang w:val="en-US"/>
              </w:rPr>
              <w:t>Ecology</w:t>
            </w:r>
            <w:r>
              <w:rPr>
                <w:noProof/>
                <w:webHidden/>
              </w:rPr>
              <w:tab/>
            </w:r>
            <w:r>
              <w:rPr>
                <w:noProof/>
                <w:webHidden/>
              </w:rPr>
              <w:fldChar w:fldCharType="begin"/>
            </w:r>
            <w:r>
              <w:rPr>
                <w:noProof/>
                <w:webHidden/>
              </w:rPr>
              <w:instrText xml:space="preserve"> PAGEREF _Toc509857043 \h </w:instrText>
            </w:r>
            <w:r>
              <w:rPr>
                <w:noProof/>
                <w:webHidden/>
              </w:rPr>
            </w:r>
            <w:r>
              <w:rPr>
                <w:noProof/>
                <w:webHidden/>
              </w:rPr>
              <w:fldChar w:fldCharType="separate"/>
            </w:r>
            <w:r>
              <w:rPr>
                <w:noProof/>
                <w:webHidden/>
              </w:rPr>
              <w:t>3</w:t>
            </w:r>
            <w:r>
              <w:rPr>
                <w:noProof/>
                <w:webHidden/>
              </w:rPr>
              <w:fldChar w:fldCharType="end"/>
            </w:r>
          </w:hyperlink>
        </w:p>
        <w:p w:rsidR="00FE2D6A" w:rsidRDefault="00FE2D6A">
          <w:pPr>
            <w:pStyle w:val="20"/>
            <w:tabs>
              <w:tab w:val="right" w:leader="dot" w:pos="9060"/>
            </w:tabs>
            <w:rPr>
              <w:rFonts w:asciiTheme="minorHAnsi" w:eastAsiaTheme="minorEastAsia" w:hAnsiTheme="minorHAnsi"/>
              <w:noProof/>
              <w:lang w:eastAsia="el-GR"/>
            </w:rPr>
          </w:pPr>
          <w:hyperlink w:anchor="_Toc509857044" w:history="1">
            <w:r w:rsidRPr="00BD7976">
              <w:rPr>
                <w:rStyle w:val="-"/>
                <w:noProof/>
                <w:lang w:val="en-US"/>
              </w:rPr>
              <w:t>Unit 1</w:t>
            </w:r>
            <w:r>
              <w:rPr>
                <w:noProof/>
                <w:webHidden/>
              </w:rPr>
              <w:tab/>
            </w:r>
            <w:r>
              <w:rPr>
                <w:noProof/>
                <w:webHidden/>
              </w:rPr>
              <w:fldChar w:fldCharType="begin"/>
            </w:r>
            <w:r>
              <w:rPr>
                <w:noProof/>
                <w:webHidden/>
              </w:rPr>
              <w:instrText xml:space="preserve"> PAGEREF _Toc509857044 \h </w:instrText>
            </w:r>
            <w:r>
              <w:rPr>
                <w:noProof/>
                <w:webHidden/>
              </w:rPr>
            </w:r>
            <w:r>
              <w:rPr>
                <w:noProof/>
                <w:webHidden/>
              </w:rPr>
              <w:fldChar w:fldCharType="separate"/>
            </w:r>
            <w:r>
              <w:rPr>
                <w:noProof/>
                <w:webHidden/>
              </w:rPr>
              <w:t>3</w:t>
            </w:r>
            <w:r>
              <w:rPr>
                <w:noProof/>
                <w:webHidden/>
              </w:rPr>
              <w:fldChar w:fldCharType="end"/>
            </w:r>
          </w:hyperlink>
        </w:p>
        <w:p w:rsidR="00FE2D6A" w:rsidRDefault="00FE2D6A">
          <w:pPr>
            <w:pStyle w:val="11"/>
            <w:tabs>
              <w:tab w:val="right" w:leader="dot" w:pos="9060"/>
            </w:tabs>
            <w:rPr>
              <w:rFonts w:asciiTheme="minorHAnsi" w:eastAsiaTheme="minorEastAsia" w:hAnsiTheme="minorHAnsi"/>
              <w:noProof/>
              <w:lang w:eastAsia="el-GR"/>
            </w:rPr>
          </w:pPr>
          <w:hyperlink w:anchor="_Toc509857045" w:history="1">
            <w:r w:rsidRPr="00BD7976">
              <w:rPr>
                <w:rStyle w:val="-"/>
                <w:noProof/>
                <w:lang w:val="en-US"/>
              </w:rPr>
              <w:t>Ecology and water</w:t>
            </w:r>
            <w:r>
              <w:rPr>
                <w:noProof/>
                <w:webHidden/>
              </w:rPr>
              <w:tab/>
            </w:r>
            <w:r>
              <w:rPr>
                <w:noProof/>
                <w:webHidden/>
              </w:rPr>
              <w:fldChar w:fldCharType="begin"/>
            </w:r>
            <w:r>
              <w:rPr>
                <w:noProof/>
                <w:webHidden/>
              </w:rPr>
              <w:instrText xml:space="preserve"> PAGEREF _Toc509857045 \h </w:instrText>
            </w:r>
            <w:r>
              <w:rPr>
                <w:noProof/>
                <w:webHidden/>
              </w:rPr>
            </w:r>
            <w:r>
              <w:rPr>
                <w:noProof/>
                <w:webHidden/>
              </w:rPr>
              <w:fldChar w:fldCharType="separate"/>
            </w:r>
            <w:r>
              <w:rPr>
                <w:noProof/>
                <w:webHidden/>
              </w:rPr>
              <w:t>4</w:t>
            </w:r>
            <w:r>
              <w:rPr>
                <w:noProof/>
                <w:webHidden/>
              </w:rPr>
              <w:fldChar w:fldCharType="end"/>
            </w:r>
          </w:hyperlink>
        </w:p>
        <w:p w:rsidR="00FE2D6A" w:rsidRDefault="00FE2D6A">
          <w:pPr>
            <w:pStyle w:val="20"/>
            <w:tabs>
              <w:tab w:val="right" w:leader="dot" w:pos="9060"/>
            </w:tabs>
            <w:rPr>
              <w:rFonts w:asciiTheme="minorHAnsi" w:eastAsiaTheme="minorEastAsia" w:hAnsiTheme="minorHAnsi"/>
              <w:noProof/>
              <w:lang w:eastAsia="el-GR"/>
            </w:rPr>
          </w:pPr>
          <w:hyperlink w:anchor="_Toc509857046" w:history="1">
            <w:r w:rsidRPr="00BD7976">
              <w:rPr>
                <w:rStyle w:val="-"/>
                <w:noProof/>
                <w:lang w:val="en-US"/>
              </w:rPr>
              <w:t>Unit 2</w:t>
            </w:r>
            <w:r>
              <w:rPr>
                <w:noProof/>
                <w:webHidden/>
              </w:rPr>
              <w:tab/>
            </w:r>
            <w:r>
              <w:rPr>
                <w:noProof/>
                <w:webHidden/>
              </w:rPr>
              <w:fldChar w:fldCharType="begin"/>
            </w:r>
            <w:r>
              <w:rPr>
                <w:noProof/>
                <w:webHidden/>
              </w:rPr>
              <w:instrText xml:space="preserve"> PAGEREF _Toc509857046 \h </w:instrText>
            </w:r>
            <w:r>
              <w:rPr>
                <w:noProof/>
                <w:webHidden/>
              </w:rPr>
            </w:r>
            <w:r>
              <w:rPr>
                <w:noProof/>
                <w:webHidden/>
              </w:rPr>
              <w:fldChar w:fldCharType="separate"/>
            </w:r>
            <w:r>
              <w:rPr>
                <w:noProof/>
                <w:webHidden/>
              </w:rPr>
              <w:t>4</w:t>
            </w:r>
            <w:r>
              <w:rPr>
                <w:noProof/>
                <w:webHidden/>
              </w:rPr>
              <w:fldChar w:fldCharType="end"/>
            </w:r>
          </w:hyperlink>
        </w:p>
        <w:p w:rsidR="00FE2D6A" w:rsidRDefault="00FE2D6A">
          <w:pPr>
            <w:pStyle w:val="11"/>
            <w:tabs>
              <w:tab w:val="right" w:leader="dot" w:pos="9060"/>
            </w:tabs>
            <w:rPr>
              <w:rFonts w:asciiTheme="minorHAnsi" w:eastAsiaTheme="minorEastAsia" w:hAnsiTheme="minorHAnsi"/>
              <w:noProof/>
              <w:lang w:eastAsia="el-GR"/>
            </w:rPr>
          </w:pPr>
          <w:hyperlink w:anchor="_Toc509857047" w:history="1">
            <w:r w:rsidRPr="00BD7976">
              <w:rPr>
                <w:rStyle w:val="-"/>
                <w:noProof/>
                <w:lang w:val="en-US"/>
              </w:rPr>
              <w:t>Ecology and forests</w:t>
            </w:r>
            <w:r>
              <w:rPr>
                <w:noProof/>
                <w:webHidden/>
              </w:rPr>
              <w:tab/>
            </w:r>
            <w:r>
              <w:rPr>
                <w:noProof/>
                <w:webHidden/>
              </w:rPr>
              <w:fldChar w:fldCharType="begin"/>
            </w:r>
            <w:r>
              <w:rPr>
                <w:noProof/>
                <w:webHidden/>
              </w:rPr>
              <w:instrText xml:space="preserve"> PAGEREF _Toc509857047 \h </w:instrText>
            </w:r>
            <w:r>
              <w:rPr>
                <w:noProof/>
                <w:webHidden/>
              </w:rPr>
            </w:r>
            <w:r>
              <w:rPr>
                <w:noProof/>
                <w:webHidden/>
              </w:rPr>
              <w:fldChar w:fldCharType="separate"/>
            </w:r>
            <w:r>
              <w:rPr>
                <w:noProof/>
                <w:webHidden/>
              </w:rPr>
              <w:t>5</w:t>
            </w:r>
            <w:r>
              <w:rPr>
                <w:noProof/>
                <w:webHidden/>
              </w:rPr>
              <w:fldChar w:fldCharType="end"/>
            </w:r>
          </w:hyperlink>
        </w:p>
        <w:p w:rsidR="00FE2D6A" w:rsidRDefault="00FE2D6A">
          <w:pPr>
            <w:pStyle w:val="20"/>
            <w:tabs>
              <w:tab w:val="right" w:leader="dot" w:pos="9060"/>
            </w:tabs>
            <w:rPr>
              <w:rFonts w:asciiTheme="minorHAnsi" w:eastAsiaTheme="minorEastAsia" w:hAnsiTheme="minorHAnsi"/>
              <w:noProof/>
              <w:lang w:eastAsia="el-GR"/>
            </w:rPr>
          </w:pPr>
          <w:hyperlink w:anchor="_Toc509857048" w:history="1">
            <w:r w:rsidRPr="00BD7976">
              <w:rPr>
                <w:rStyle w:val="-"/>
                <w:noProof/>
                <w:lang w:val="en-US"/>
              </w:rPr>
              <w:t>Unit 3</w:t>
            </w:r>
            <w:r>
              <w:rPr>
                <w:noProof/>
                <w:webHidden/>
              </w:rPr>
              <w:tab/>
            </w:r>
            <w:r>
              <w:rPr>
                <w:noProof/>
                <w:webHidden/>
              </w:rPr>
              <w:fldChar w:fldCharType="begin"/>
            </w:r>
            <w:r>
              <w:rPr>
                <w:noProof/>
                <w:webHidden/>
              </w:rPr>
              <w:instrText xml:space="preserve"> PAGEREF _Toc509857048 \h </w:instrText>
            </w:r>
            <w:r>
              <w:rPr>
                <w:noProof/>
                <w:webHidden/>
              </w:rPr>
            </w:r>
            <w:r>
              <w:rPr>
                <w:noProof/>
                <w:webHidden/>
              </w:rPr>
              <w:fldChar w:fldCharType="separate"/>
            </w:r>
            <w:r>
              <w:rPr>
                <w:noProof/>
                <w:webHidden/>
              </w:rPr>
              <w:t>5</w:t>
            </w:r>
            <w:r>
              <w:rPr>
                <w:noProof/>
                <w:webHidden/>
              </w:rPr>
              <w:fldChar w:fldCharType="end"/>
            </w:r>
          </w:hyperlink>
        </w:p>
        <w:p w:rsidR="00FE2D6A" w:rsidRDefault="00FE2D6A">
          <w:pPr>
            <w:pStyle w:val="11"/>
            <w:tabs>
              <w:tab w:val="right" w:leader="dot" w:pos="9060"/>
            </w:tabs>
            <w:rPr>
              <w:rFonts w:asciiTheme="minorHAnsi" w:eastAsiaTheme="minorEastAsia" w:hAnsiTheme="minorHAnsi"/>
              <w:noProof/>
              <w:lang w:eastAsia="el-GR"/>
            </w:rPr>
          </w:pPr>
          <w:hyperlink w:anchor="_Toc509857049" w:history="1">
            <w:r w:rsidRPr="00BD7976">
              <w:rPr>
                <w:rStyle w:val="-"/>
                <w:noProof/>
                <w:lang w:val="en-US"/>
              </w:rPr>
              <w:t>Ecology  and animals</w:t>
            </w:r>
            <w:r>
              <w:rPr>
                <w:noProof/>
                <w:webHidden/>
              </w:rPr>
              <w:tab/>
            </w:r>
            <w:r>
              <w:rPr>
                <w:noProof/>
                <w:webHidden/>
              </w:rPr>
              <w:fldChar w:fldCharType="begin"/>
            </w:r>
            <w:r>
              <w:rPr>
                <w:noProof/>
                <w:webHidden/>
              </w:rPr>
              <w:instrText xml:space="preserve"> PAGEREF _Toc509857049 \h </w:instrText>
            </w:r>
            <w:r>
              <w:rPr>
                <w:noProof/>
                <w:webHidden/>
              </w:rPr>
            </w:r>
            <w:r>
              <w:rPr>
                <w:noProof/>
                <w:webHidden/>
              </w:rPr>
              <w:fldChar w:fldCharType="separate"/>
            </w:r>
            <w:r>
              <w:rPr>
                <w:noProof/>
                <w:webHidden/>
              </w:rPr>
              <w:t>6</w:t>
            </w:r>
            <w:r>
              <w:rPr>
                <w:noProof/>
                <w:webHidden/>
              </w:rPr>
              <w:fldChar w:fldCharType="end"/>
            </w:r>
          </w:hyperlink>
        </w:p>
        <w:p w:rsidR="00FE2D6A" w:rsidRDefault="00FE2D6A">
          <w:pPr>
            <w:pStyle w:val="20"/>
            <w:tabs>
              <w:tab w:val="right" w:leader="dot" w:pos="9060"/>
            </w:tabs>
            <w:rPr>
              <w:rFonts w:asciiTheme="minorHAnsi" w:eastAsiaTheme="minorEastAsia" w:hAnsiTheme="minorHAnsi"/>
              <w:noProof/>
              <w:lang w:eastAsia="el-GR"/>
            </w:rPr>
          </w:pPr>
          <w:hyperlink w:anchor="_Toc509857050" w:history="1">
            <w:r w:rsidRPr="00BD7976">
              <w:rPr>
                <w:rStyle w:val="-"/>
                <w:noProof/>
                <w:lang w:val="en-US"/>
              </w:rPr>
              <w:t>Unit 4</w:t>
            </w:r>
            <w:r>
              <w:rPr>
                <w:noProof/>
                <w:webHidden/>
              </w:rPr>
              <w:tab/>
            </w:r>
            <w:r>
              <w:rPr>
                <w:noProof/>
                <w:webHidden/>
              </w:rPr>
              <w:fldChar w:fldCharType="begin"/>
            </w:r>
            <w:r>
              <w:rPr>
                <w:noProof/>
                <w:webHidden/>
              </w:rPr>
              <w:instrText xml:space="preserve"> PAGEREF _Toc509857050 \h </w:instrText>
            </w:r>
            <w:r>
              <w:rPr>
                <w:noProof/>
                <w:webHidden/>
              </w:rPr>
            </w:r>
            <w:r>
              <w:rPr>
                <w:noProof/>
                <w:webHidden/>
              </w:rPr>
              <w:fldChar w:fldCharType="separate"/>
            </w:r>
            <w:r>
              <w:rPr>
                <w:noProof/>
                <w:webHidden/>
              </w:rPr>
              <w:t>6</w:t>
            </w:r>
            <w:r>
              <w:rPr>
                <w:noProof/>
                <w:webHidden/>
              </w:rPr>
              <w:fldChar w:fldCharType="end"/>
            </w:r>
          </w:hyperlink>
        </w:p>
        <w:p w:rsidR="00FE2D6A" w:rsidRDefault="00FE2D6A">
          <w:pPr>
            <w:pStyle w:val="11"/>
            <w:tabs>
              <w:tab w:val="right" w:leader="dot" w:pos="9060"/>
            </w:tabs>
            <w:rPr>
              <w:rFonts w:asciiTheme="minorHAnsi" w:eastAsiaTheme="minorEastAsia" w:hAnsiTheme="minorHAnsi"/>
              <w:noProof/>
              <w:lang w:eastAsia="el-GR"/>
            </w:rPr>
          </w:pPr>
          <w:hyperlink w:anchor="_Toc509857051" w:history="1">
            <w:r w:rsidRPr="00BD7976">
              <w:rPr>
                <w:rStyle w:val="-"/>
                <w:noProof/>
                <w:lang w:val="en-US"/>
              </w:rPr>
              <w:t>Ecology and society</w:t>
            </w:r>
            <w:r>
              <w:rPr>
                <w:noProof/>
                <w:webHidden/>
              </w:rPr>
              <w:tab/>
            </w:r>
            <w:r>
              <w:rPr>
                <w:noProof/>
                <w:webHidden/>
              </w:rPr>
              <w:fldChar w:fldCharType="begin"/>
            </w:r>
            <w:r>
              <w:rPr>
                <w:noProof/>
                <w:webHidden/>
              </w:rPr>
              <w:instrText xml:space="preserve"> PAGEREF _Toc509857051 \h </w:instrText>
            </w:r>
            <w:r>
              <w:rPr>
                <w:noProof/>
                <w:webHidden/>
              </w:rPr>
            </w:r>
            <w:r>
              <w:rPr>
                <w:noProof/>
                <w:webHidden/>
              </w:rPr>
              <w:fldChar w:fldCharType="separate"/>
            </w:r>
            <w:r>
              <w:rPr>
                <w:noProof/>
                <w:webHidden/>
              </w:rPr>
              <w:t>7</w:t>
            </w:r>
            <w:r>
              <w:rPr>
                <w:noProof/>
                <w:webHidden/>
              </w:rPr>
              <w:fldChar w:fldCharType="end"/>
            </w:r>
          </w:hyperlink>
        </w:p>
        <w:p w:rsidR="00FE2D6A" w:rsidRDefault="00FE2D6A">
          <w:pPr>
            <w:pStyle w:val="20"/>
            <w:tabs>
              <w:tab w:val="right" w:leader="dot" w:pos="9060"/>
            </w:tabs>
            <w:rPr>
              <w:rFonts w:asciiTheme="minorHAnsi" w:eastAsiaTheme="minorEastAsia" w:hAnsiTheme="minorHAnsi"/>
              <w:noProof/>
              <w:lang w:eastAsia="el-GR"/>
            </w:rPr>
          </w:pPr>
          <w:hyperlink w:anchor="_Toc509857052" w:history="1">
            <w:r w:rsidRPr="00BD7976">
              <w:rPr>
                <w:rStyle w:val="-"/>
                <w:noProof/>
                <w:lang w:val="en-US"/>
              </w:rPr>
              <w:t>Unit 5</w:t>
            </w:r>
            <w:r>
              <w:rPr>
                <w:noProof/>
                <w:webHidden/>
              </w:rPr>
              <w:tab/>
            </w:r>
            <w:r>
              <w:rPr>
                <w:noProof/>
                <w:webHidden/>
              </w:rPr>
              <w:fldChar w:fldCharType="begin"/>
            </w:r>
            <w:r>
              <w:rPr>
                <w:noProof/>
                <w:webHidden/>
              </w:rPr>
              <w:instrText xml:space="preserve"> PAGEREF _Toc509857052 \h </w:instrText>
            </w:r>
            <w:r>
              <w:rPr>
                <w:noProof/>
                <w:webHidden/>
              </w:rPr>
            </w:r>
            <w:r>
              <w:rPr>
                <w:noProof/>
                <w:webHidden/>
              </w:rPr>
              <w:fldChar w:fldCharType="separate"/>
            </w:r>
            <w:r>
              <w:rPr>
                <w:noProof/>
                <w:webHidden/>
              </w:rPr>
              <w:t>7</w:t>
            </w:r>
            <w:r>
              <w:rPr>
                <w:noProof/>
                <w:webHidden/>
              </w:rPr>
              <w:fldChar w:fldCharType="end"/>
            </w:r>
          </w:hyperlink>
        </w:p>
        <w:p w:rsidR="00FE2D6A" w:rsidRDefault="00FE2D6A">
          <w:pPr>
            <w:pStyle w:val="11"/>
            <w:tabs>
              <w:tab w:val="right" w:leader="dot" w:pos="9060"/>
            </w:tabs>
            <w:rPr>
              <w:rFonts w:asciiTheme="minorHAnsi" w:eastAsiaTheme="minorEastAsia" w:hAnsiTheme="minorHAnsi"/>
              <w:noProof/>
              <w:lang w:eastAsia="el-GR"/>
            </w:rPr>
          </w:pPr>
          <w:hyperlink w:anchor="_Toc509857053" w:history="1">
            <w:r w:rsidRPr="00BD7976">
              <w:rPr>
                <w:rStyle w:val="-"/>
                <w:noProof/>
              </w:rPr>
              <w:t>Η οικογένεια μου</w:t>
            </w:r>
            <w:r>
              <w:rPr>
                <w:noProof/>
                <w:webHidden/>
              </w:rPr>
              <w:tab/>
            </w:r>
            <w:r>
              <w:rPr>
                <w:noProof/>
                <w:webHidden/>
              </w:rPr>
              <w:fldChar w:fldCharType="begin"/>
            </w:r>
            <w:r>
              <w:rPr>
                <w:noProof/>
                <w:webHidden/>
              </w:rPr>
              <w:instrText xml:space="preserve"> PAGEREF _Toc509857053 \h </w:instrText>
            </w:r>
            <w:r>
              <w:rPr>
                <w:noProof/>
                <w:webHidden/>
              </w:rPr>
            </w:r>
            <w:r>
              <w:rPr>
                <w:noProof/>
                <w:webHidden/>
              </w:rPr>
              <w:fldChar w:fldCharType="separate"/>
            </w:r>
            <w:r>
              <w:rPr>
                <w:noProof/>
                <w:webHidden/>
              </w:rPr>
              <w:t>8</w:t>
            </w:r>
            <w:r>
              <w:rPr>
                <w:noProof/>
                <w:webHidden/>
              </w:rPr>
              <w:fldChar w:fldCharType="end"/>
            </w:r>
          </w:hyperlink>
        </w:p>
        <w:p w:rsidR="00FE2D6A" w:rsidRDefault="00FE2D6A">
          <w:r>
            <w:fldChar w:fldCharType="end"/>
          </w:r>
        </w:p>
      </w:sdtContent>
    </w:sdt>
    <w:p w:rsidR="00FE2D6A" w:rsidRDefault="00FE2D6A">
      <w:pPr>
        <w:spacing w:after="200" w:line="276" w:lineRule="auto"/>
        <w:ind w:firstLine="0"/>
        <w:rPr>
          <w:rFonts w:ascii="Arial" w:eastAsiaTheme="majorEastAsia" w:hAnsi="Arial" w:cstheme="majorBidi"/>
          <w:b/>
          <w:bCs/>
          <w:color w:val="FF0000"/>
          <w:sz w:val="34"/>
          <w:szCs w:val="28"/>
        </w:rPr>
      </w:pPr>
      <w:r>
        <w:rPr>
          <w:rFonts w:ascii="Arial" w:eastAsiaTheme="majorEastAsia" w:hAnsi="Arial" w:cstheme="majorBidi"/>
          <w:b/>
          <w:bCs/>
          <w:color w:val="FF0000"/>
          <w:sz w:val="34"/>
          <w:szCs w:val="28"/>
        </w:rPr>
        <w:br w:type="page"/>
      </w:r>
    </w:p>
    <w:p w:rsidR="00B15159" w:rsidRDefault="00B15159" w:rsidP="00C4056B">
      <w:pPr>
        <w:pStyle w:val="1"/>
        <w:ind w:firstLine="0"/>
        <w:rPr>
          <w:lang w:val="en-US"/>
        </w:rPr>
      </w:pPr>
      <w:bookmarkStart w:id="0" w:name="_Toc509857043"/>
      <w:r>
        <w:rPr>
          <w:lang w:val="en-US"/>
        </w:rPr>
        <w:lastRenderedPageBreak/>
        <w:t>Ecology</w:t>
      </w:r>
      <w:bookmarkEnd w:id="0"/>
    </w:p>
    <w:p w:rsidR="00B15159" w:rsidRPr="00B15159" w:rsidRDefault="00B15159" w:rsidP="00B15159">
      <w:pPr>
        <w:pStyle w:val="2"/>
        <w:rPr>
          <w:lang w:val="en-US"/>
        </w:rPr>
      </w:pPr>
      <w:bookmarkStart w:id="1" w:name="_Toc509857044"/>
      <w:r>
        <w:rPr>
          <w:lang w:val="en-US"/>
        </w:rPr>
        <w:t>Unit 1</w:t>
      </w:r>
      <w:bookmarkEnd w:id="1"/>
    </w:p>
    <w:p w:rsidR="000F3418" w:rsidRPr="000F3418" w:rsidRDefault="000F3418" w:rsidP="00216018">
      <w:pPr>
        <w:rPr>
          <w:lang w:val="en-US"/>
        </w:rPr>
      </w:pPr>
      <w:r w:rsidRPr="000F3418">
        <w:rPr>
          <w:lang w:val="en-US"/>
        </w:rPr>
        <w:t>Ecology (from Greek:</w:t>
      </w:r>
      <w:ins w:id="2" w:author="Pauline" w:date="2018-03-26T19:51:00Z">
        <w:r w:rsidR="00FE2D6A">
          <w:t>σπίτι</w:t>
        </w:r>
      </w:ins>
      <w:del w:id="3" w:author="Pauline" w:date="2018-03-26T19:51:00Z">
        <w:r w:rsidRPr="000F3418" w:rsidDel="00FE2D6A">
          <w:rPr>
            <w:lang w:val="en-US"/>
          </w:rPr>
          <w:delText xml:space="preserve"> οἶκος</w:delText>
        </w:r>
      </w:del>
      <w:r w:rsidRPr="000F3418">
        <w:rPr>
          <w:lang w:val="en-US"/>
        </w:rPr>
        <w:t>, "house", or "environment"; -</w:t>
      </w:r>
      <w:ins w:id="4" w:author="Pauline" w:date="2018-03-26T19:52:00Z">
        <w:r w:rsidR="00FE2D6A">
          <w:t>πνευματώ</w:t>
        </w:r>
      </w:ins>
      <w:ins w:id="5" w:author="Pauline" w:date="2018-03-26T19:53:00Z">
        <w:r w:rsidR="00FE2D6A">
          <w:t>δη</w:t>
        </w:r>
      </w:ins>
      <w:del w:id="6" w:author="Pauline" w:date="2018-03-26T19:52:00Z">
        <w:r w:rsidRPr="000F3418" w:rsidDel="00FE2D6A">
          <w:rPr>
            <w:lang w:val="en-US"/>
          </w:rPr>
          <w:delText>λογία</w:delText>
        </w:r>
      </w:del>
      <w:r w:rsidRPr="000F3418">
        <w:rPr>
          <w:lang w:val="en-US"/>
        </w:rPr>
        <w:t xml:space="preserve">, "study of")[A] is the branch of biology[1] which studies the interactions among organisms and their environment. Objects of study include interactions of organisms with each other and with </w:t>
      </w:r>
      <w:ins w:id="7" w:author="Pauline" w:date="2018-03-26T19:54:00Z">
        <w:r w:rsidR="00FE2D6A">
          <w:rPr>
            <w:lang w:val="en-US"/>
          </w:rPr>
          <w:t>lifeless</w:t>
        </w:r>
      </w:ins>
      <w:del w:id="8" w:author="Pauline" w:date="2018-03-26T19:53:00Z">
        <w:r w:rsidRPr="000F3418" w:rsidDel="00FE2D6A">
          <w:rPr>
            <w:lang w:val="en-US"/>
          </w:rPr>
          <w:delText>abiotic</w:delText>
        </w:r>
      </w:del>
      <w:r w:rsidRPr="000F3418">
        <w:rPr>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ins w:id="9" w:author="Pauline" w:date="2018-03-26T19:55:00Z">
        <w:r w:rsidR="00FE2D6A">
          <w:rPr>
            <w:lang w:val="en-US"/>
          </w:rPr>
          <w:t>kids born</w:t>
        </w:r>
      </w:ins>
      <w:del w:id="10" w:author="Pauline" w:date="2018-03-26T19:54:00Z">
        <w:r w:rsidRPr="000F3418" w:rsidDel="00FE2D6A">
          <w:rPr>
            <w:lang w:val="en-US"/>
          </w:rPr>
          <w:delText>pedogenesis</w:delText>
        </w:r>
      </w:del>
      <w:r w:rsidRPr="000F3418">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0F3418" w:rsidRPr="000F3418" w:rsidRDefault="000F3418" w:rsidP="00216018">
      <w:pPr>
        <w:rPr>
          <w:lang w:val="en-US"/>
        </w:rPr>
      </w:pPr>
    </w:p>
    <w:p w:rsidR="000F3418" w:rsidRPr="000F3418" w:rsidRDefault="000F3418" w:rsidP="00216018">
      <w:pPr>
        <w:rPr>
          <w:lang w:val="en-US"/>
        </w:rPr>
      </w:pPr>
      <w:r w:rsidRPr="000F3418">
        <w:rPr>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0F3418" w:rsidRPr="000F3418" w:rsidRDefault="000F3418" w:rsidP="000F3418">
      <w:pPr>
        <w:rPr>
          <w:lang w:val="en-US"/>
        </w:rPr>
      </w:pPr>
    </w:p>
    <w:p w:rsidR="000F3418" w:rsidRPr="000F3418" w:rsidRDefault="000F3418" w:rsidP="000F3418">
      <w:pPr>
        <w:rPr>
          <w:lang w:val="en-US"/>
        </w:rPr>
      </w:pPr>
      <w:r w:rsidRPr="000F3418">
        <w:rPr>
          <w:lang w:val="en-US"/>
        </w:rPr>
        <w:t>Life processes, interactions, and adaptations</w:t>
      </w:r>
    </w:p>
    <w:p w:rsidR="000F3418" w:rsidRPr="000F3418" w:rsidRDefault="000F3418" w:rsidP="000F3418">
      <w:pPr>
        <w:rPr>
          <w:lang w:val="en-US"/>
        </w:rPr>
      </w:pPr>
      <w:r w:rsidRPr="000F3418">
        <w:rPr>
          <w:lang w:val="en-US"/>
        </w:rPr>
        <w:t>The movement of materials and energy through living communities</w:t>
      </w:r>
    </w:p>
    <w:p w:rsidR="000F3418" w:rsidRPr="000F3418" w:rsidRDefault="000F3418" w:rsidP="000F3418">
      <w:pPr>
        <w:rPr>
          <w:lang w:val="en-US"/>
        </w:rPr>
      </w:pPr>
      <w:r w:rsidRPr="000F3418">
        <w:rPr>
          <w:lang w:val="en-US"/>
        </w:rPr>
        <w:t>The successional development of ecosystems</w:t>
      </w:r>
    </w:p>
    <w:p w:rsidR="000F3418" w:rsidRPr="000F3418" w:rsidRDefault="000F3418" w:rsidP="000F3418">
      <w:pPr>
        <w:rPr>
          <w:lang w:val="en-US"/>
        </w:rPr>
      </w:pPr>
      <w:r w:rsidRPr="000F3418">
        <w:rPr>
          <w:lang w:val="en-US"/>
        </w:rPr>
        <w:t>The abundance and distribution of organisms and biodiversity in the context of the environment.</w:t>
      </w:r>
    </w:p>
    <w:p w:rsidR="000F3418" w:rsidRDefault="000F3418" w:rsidP="008A3987">
      <w:pPr>
        <w:rPr>
          <w:lang w:val="en-US"/>
        </w:rPr>
      </w:pPr>
      <w:r w:rsidRPr="000F3418">
        <w:rPr>
          <w:lang w:val="en-US"/>
        </w:rPr>
        <w:t>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r>
        <w:rPr>
          <w:lang w:val="en-US"/>
        </w:rPr>
        <w:br w:type="page"/>
      </w:r>
    </w:p>
    <w:p w:rsidR="000F3418" w:rsidRPr="000F3418" w:rsidRDefault="000F3418" w:rsidP="000F3418">
      <w:pPr>
        <w:rPr>
          <w:lang w:val="en-US"/>
        </w:rPr>
      </w:pPr>
    </w:p>
    <w:p w:rsidR="00B15159" w:rsidRDefault="00B15159" w:rsidP="00B15159">
      <w:pPr>
        <w:pStyle w:val="1"/>
        <w:rPr>
          <w:lang w:val="en-US"/>
        </w:rPr>
      </w:pPr>
      <w:bookmarkStart w:id="11" w:name="_Toc509857045"/>
      <w:r>
        <w:rPr>
          <w:lang w:val="en-US"/>
        </w:rPr>
        <w:t>Ecology and water</w:t>
      </w:r>
      <w:bookmarkEnd w:id="11"/>
    </w:p>
    <w:p w:rsidR="00B15159" w:rsidRPr="00B15159" w:rsidRDefault="00B15159" w:rsidP="00B15159">
      <w:pPr>
        <w:pStyle w:val="2"/>
        <w:rPr>
          <w:lang w:val="en-US"/>
        </w:rPr>
      </w:pPr>
      <w:bookmarkStart w:id="12" w:name="_Toc509857046"/>
      <w:r>
        <w:rPr>
          <w:lang w:val="en-US"/>
        </w:rPr>
        <w:t>Unit 2</w:t>
      </w:r>
      <w:bookmarkEnd w:id="12"/>
    </w:p>
    <w:p w:rsidR="000F3418" w:rsidRPr="000F3418" w:rsidRDefault="000F3418" w:rsidP="000F3418">
      <w:pPr>
        <w:rPr>
          <w:lang w:val="en-US"/>
        </w:rPr>
      </w:pPr>
      <w:r w:rsidRPr="000F3418">
        <w:rPr>
          <w:lang w:val="en-US"/>
        </w:rPr>
        <w:t>The movement, distribution, and quality of water is the primary factor influencing wetland structure and function. To be classified as a wetland, the presence of water must contribute to the formation of hydric soils, which are formed under flooded or saturated conditions persisting long enough for the development of anaerobic conditions during the growing season (NRCS 1998). Water conditions in wetlands can vary tremendously with respect to the timing and duration of surface water inundation as well as seasonal patterns of inundation.</w:t>
      </w:r>
    </w:p>
    <w:p w:rsidR="000F3418" w:rsidRPr="000F3418" w:rsidRDefault="000F3418" w:rsidP="000F3418">
      <w:pPr>
        <w:rPr>
          <w:lang w:val="en-US"/>
        </w:rPr>
      </w:pPr>
    </w:p>
    <w:p w:rsidR="000F3418" w:rsidRDefault="000F3418" w:rsidP="000F3418">
      <w:pPr>
        <w:rPr>
          <w:lang w:val="en-US"/>
        </w:rPr>
      </w:pPr>
      <w:r w:rsidRPr="000F3418">
        <w:rPr>
          <w:lang w:val="en-US"/>
        </w:rPr>
        <w:t>In coastal wetlands, tidal influence drives the movement and distribution of water and can range from permanent flooding in subtidal wetlands to less frequent flooding in others, with changes in water level occurring daily or semi-daily. Inland wetlands, which lack daily tidal influences, can also be permanently flooded on one extreme or intermittently flooded on the other extreme, with fluctuations over time often occurring seasonally. It is the balance of water inflows and outflows, or the water budget (Figure 1), as well as the geomorphology and soils that determine the timing, duration, and patterns of flooding in a wetland</w:t>
      </w:r>
    </w:p>
    <w:p w:rsidR="000F3418" w:rsidRDefault="000F3418">
      <w:pPr>
        <w:rPr>
          <w:lang w:val="en-US"/>
        </w:rPr>
      </w:pPr>
      <w:r>
        <w:rPr>
          <w:lang w:val="en-US"/>
        </w:rPr>
        <w:br w:type="page"/>
      </w:r>
    </w:p>
    <w:p w:rsidR="00B15159" w:rsidRDefault="00B15159" w:rsidP="00B15159">
      <w:pPr>
        <w:pStyle w:val="1"/>
        <w:rPr>
          <w:lang w:val="en-US"/>
        </w:rPr>
      </w:pPr>
      <w:bookmarkStart w:id="13" w:name="_Toc509857047"/>
      <w:r>
        <w:rPr>
          <w:lang w:val="en-US"/>
        </w:rPr>
        <w:lastRenderedPageBreak/>
        <w:t>Ecology and forests</w:t>
      </w:r>
      <w:bookmarkEnd w:id="13"/>
    </w:p>
    <w:p w:rsidR="00B15159" w:rsidRPr="00B15159" w:rsidRDefault="00B15159" w:rsidP="00B15159">
      <w:pPr>
        <w:pStyle w:val="2"/>
        <w:rPr>
          <w:lang w:val="en-US"/>
        </w:rPr>
      </w:pPr>
      <w:bookmarkStart w:id="14" w:name="_Toc509857048"/>
      <w:r>
        <w:rPr>
          <w:lang w:val="en-US"/>
        </w:rPr>
        <w:t>Unit 3</w:t>
      </w:r>
      <w:bookmarkEnd w:id="14"/>
    </w:p>
    <w:p w:rsidR="000F3418" w:rsidRPr="000F3418" w:rsidRDefault="000F3418" w:rsidP="000F3418">
      <w:pPr>
        <w:rPr>
          <w:lang w:val="en-US"/>
        </w:rPr>
      </w:pPr>
      <w:r w:rsidRPr="000F3418">
        <w:rPr>
          <w:lang w:val="en-US"/>
        </w:rPr>
        <w:t>Forest types are distinguished from each other according to species composition (which develops in part according to the age of the forest), the density of tree cover, type of soils found there, and the geologic history of the forest region.</w:t>
      </w:r>
    </w:p>
    <w:p w:rsidR="000F3418" w:rsidRPr="000F3418" w:rsidRDefault="000F3418" w:rsidP="000F3418">
      <w:pPr>
        <w:rPr>
          <w:lang w:val="en-US"/>
        </w:rPr>
      </w:pPr>
    </w:p>
    <w:p w:rsidR="000F3418" w:rsidRDefault="000F3418" w:rsidP="000F3418">
      <w:pPr>
        <w:rPr>
          <w:lang w:val="en-US"/>
        </w:rPr>
      </w:pPr>
      <w:r w:rsidRPr="000F3418">
        <w:rPr>
          <w:lang w:val="en-US"/>
        </w:rPr>
        <w:t>Soil conditions are distinguished according to depth, fertility, and the presence of perennial roots. Soil depth is important because it determines the extent to which roots can penetrate into the earth and, therefore, the amount of water and nutrients available to the trees. The soil of taiga forests is sandy and quickly drained. Deciduous forests have brown soil, richer than sand in nutrients, and less porous. Rainforests and savanna woodlands have a soil layer rich in iron or aluminum, which give the soils either a reddish or yellowish cast. The amount of water available to the soil, and therefore available for tree growth, depends on the amount of annual rainfall. Water may be lost by evaporation from the surface or by leaf transpiration. Evaporation and transpiration also control the temperature of the air in forests, which is always slightly warmer in cold months and cooler in warm months than the air in surrounding regions.</w:t>
      </w:r>
    </w:p>
    <w:tbl>
      <w:tblPr>
        <w:tblStyle w:val="1-50"/>
        <w:tblpPr w:leftFromText="180" w:rightFromText="180" w:vertAnchor="text" w:horzAnchor="margin" w:tblpY="685"/>
        <w:tblW w:w="8671" w:type="dxa"/>
        <w:tblLook w:val="04A0"/>
      </w:tblPr>
      <w:tblGrid>
        <w:gridCol w:w="1734"/>
        <w:gridCol w:w="6"/>
        <w:gridCol w:w="1727"/>
        <w:gridCol w:w="1734"/>
        <w:gridCol w:w="6"/>
        <w:gridCol w:w="1726"/>
        <w:gridCol w:w="1738"/>
      </w:tblGrid>
      <w:tr w:rsidR="001A5CC7" w:rsidTr="001A5CC7">
        <w:trPr>
          <w:cnfStyle w:val="100000000000"/>
          <w:trHeight w:val="424"/>
        </w:trPr>
        <w:tc>
          <w:tcPr>
            <w:cnfStyle w:val="001000000000"/>
            <w:tcW w:w="1734" w:type="dxa"/>
          </w:tcPr>
          <w:p w:rsidR="00F85633" w:rsidRDefault="00F85633" w:rsidP="001A5CC7">
            <w:pPr>
              <w:ind w:firstLine="0"/>
              <w:rPr>
                <w:lang w:val="en-US"/>
              </w:rPr>
            </w:pPr>
            <w:r>
              <w:rPr>
                <w:lang w:val="en-US"/>
              </w:rPr>
              <w:t>LESSON</w:t>
            </w:r>
          </w:p>
        </w:tc>
        <w:tc>
          <w:tcPr>
            <w:tcW w:w="1733" w:type="dxa"/>
            <w:gridSpan w:val="2"/>
          </w:tcPr>
          <w:p w:rsidR="00F85633" w:rsidRDefault="00F85633" w:rsidP="001A5CC7">
            <w:pPr>
              <w:ind w:firstLine="0"/>
              <w:cnfStyle w:val="100000000000"/>
              <w:rPr>
                <w:lang w:val="en-US"/>
              </w:rPr>
            </w:pPr>
            <w:r>
              <w:rPr>
                <w:lang w:val="en-US"/>
              </w:rPr>
              <w:t>TOPIC</w:t>
            </w:r>
          </w:p>
        </w:tc>
        <w:tc>
          <w:tcPr>
            <w:tcW w:w="1734" w:type="dxa"/>
          </w:tcPr>
          <w:p w:rsidR="00F85633" w:rsidRDefault="00F85633" w:rsidP="001A5CC7">
            <w:pPr>
              <w:ind w:firstLine="0"/>
              <w:cnfStyle w:val="100000000000"/>
              <w:rPr>
                <w:lang w:val="en-US"/>
              </w:rPr>
            </w:pPr>
            <w:r>
              <w:rPr>
                <w:lang w:val="en-US"/>
              </w:rPr>
              <w:t>ASSIGNMENT</w:t>
            </w:r>
          </w:p>
        </w:tc>
        <w:tc>
          <w:tcPr>
            <w:tcW w:w="1732" w:type="dxa"/>
            <w:gridSpan w:val="2"/>
          </w:tcPr>
          <w:p w:rsidR="00F85633" w:rsidRDefault="00F85633" w:rsidP="001A5CC7">
            <w:pPr>
              <w:ind w:firstLine="0"/>
              <w:cnfStyle w:val="100000000000"/>
              <w:rPr>
                <w:lang w:val="en-US"/>
              </w:rPr>
            </w:pPr>
            <w:r>
              <w:rPr>
                <w:lang w:val="en-US"/>
              </w:rPr>
              <w:t>Points</w:t>
            </w:r>
          </w:p>
        </w:tc>
        <w:tc>
          <w:tcPr>
            <w:tcW w:w="1738" w:type="dxa"/>
          </w:tcPr>
          <w:p w:rsidR="00F85633" w:rsidRDefault="00F85633" w:rsidP="001A5CC7">
            <w:pPr>
              <w:ind w:firstLine="0"/>
              <w:cnfStyle w:val="100000000000"/>
              <w:rPr>
                <w:lang w:val="en-US"/>
              </w:rPr>
            </w:pPr>
            <w:r>
              <w:rPr>
                <w:lang w:val="en-US"/>
              </w:rPr>
              <w:t>DUE</w:t>
            </w:r>
          </w:p>
        </w:tc>
      </w:tr>
      <w:tr w:rsidR="001A5CC7" w:rsidTr="001A5CC7">
        <w:trPr>
          <w:cnfStyle w:val="000000100000"/>
          <w:trHeight w:val="358"/>
        </w:trPr>
        <w:tc>
          <w:tcPr>
            <w:cnfStyle w:val="001000000000"/>
            <w:tcW w:w="1734" w:type="dxa"/>
            <w:vMerge w:val="restart"/>
          </w:tcPr>
          <w:p w:rsidR="00F85633" w:rsidRDefault="00F85633" w:rsidP="001A5CC7">
            <w:pPr>
              <w:ind w:firstLine="0"/>
              <w:rPr>
                <w:lang w:val="en-US"/>
              </w:rPr>
            </w:pPr>
            <w:r>
              <w:rPr>
                <w:lang w:val="en-US"/>
              </w:rPr>
              <w:t>1</w:t>
            </w:r>
          </w:p>
        </w:tc>
        <w:tc>
          <w:tcPr>
            <w:tcW w:w="1733" w:type="dxa"/>
            <w:gridSpan w:val="2"/>
            <w:vMerge w:val="restart"/>
          </w:tcPr>
          <w:p w:rsidR="00F85633" w:rsidRDefault="00F85633" w:rsidP="001A5CC7">
            <w:pPr>
              <w:ind w:firstLine="0"/>
              <w:cnfStyle w:val="000000100000"/>
              <w:rPr>
                <w:lang w:val="en-US"/>
              </w:rPr>
            </w:pPr>
            <w:r>
              <w:rPr>
                <w:lang w:val="en-US"/>
              </w:rPr>
              <w:t>What is Distance Learning?</w:t>
            </w:r>
          </w:p>
        </w:tc>
        <w:tc>
          <w:tcPr>
            <w:tcW w:w="1734" w:type="dxa"/>
          </w:tcPr>
          <w:p w:rsidR="00F85633" w:rsidRDefault="00F85633" w:rsidP="001A5CC7">
            <w:pPr>
              <w:ind w:firstLine="0"/>
              <w:cnfStyle w:val="000000100000"/>
              <w:rPr>
                <w:lang w:val="en-US"/>
              </w:rPr>
            </w:pPr>
            <w:r>
              <w:rPr>
                <w:lang w:val="en-US"/>
              </w:rPr>
              <w:t>Wiki #1</w:t>
            </w:r>
          </w:p>
        </w:tc>
        <w:tc>
          <w:tcPr>
            <w:tcW w:w="1732" w:type="dxa"/>
            <w:gridSpan w:val="2"/>
          </w:tcPr>
          <w:p w:rsidR="00F85633" w:rsidRDefault="00F85633" w:rsidP="001A5CC7">
            <w:pPr>
              <w:ind w:firstLine="0"/>
              <w:cnfStyle w:val="000000100000"/>
              <w:rPr>
                <w:lang w:val="en-US"/>
              </w:rPr>
            </w:pPr>
            <w:r>
              <w:rPr>
                <w:lang w:val="en-US"/>
              </w:rPr>
              <w:t>10</w:t>
            </w:r>
          </w:p>
        </w:tc>
        <w:tc>
          <w:tcPr>
            <w:tcW w:w="1738" w:type="dxa"/>
          </w:tcPr>
          <w:p w:rsidR="00F85633" w:rsidRDefault="00F85633" w:rsidP="001A5CC7">
            <w:pPr>
              <w:ind w:firstLine="0"/>
              <w:cnfStyle w:val="000000100000"/>
              <w:rPr>
                <w:lang w:val="en-US"/>
              </w:rPr>
            </w:pPr>
            <w:r>
              <w:rPr>
                <w:lang w:val="en-US"/>
              </w:rPr>
              <w:t>March 10</w:t>
            </w:r>
          </w:p>
        </w:tc>
      </w:tr>
      <w:tr w:rsidR="00F85633" w:rsidTr="001A5CC7">
        <w:trPr>
          <w:trHeight w:val="312"/>
        </w:trPr>
        <w:tc>
          <w:tcPr>
            <w:cnfStyle w:val="001000000000"/>
            <w:tcW w:w="1734" w:type="dxa"/>
            <w:vMerge/>
          </w:tcPr>
          <w:p w:rsidR="00F85633" w:rsidRDefault="00F85633" w:rsidP="001A5CC7">
            <w:pPr>
              <w:ind w:firstLine="0"/>
              <w:rPr>
                <w:lang w:val="en-US"/>
              </w:rPr>
            </w:pPr>
          </w:p>
        </w:tc>
        <w:tc>
          <w:tcPr>
            <w:tcW w:w="1733" w:type="dxa"/>
            <w:gridSpan w:val="2"/>
            <w:vMerge/>
          </w:tcPr>
          <w:p w:rsidR="00F85633" w:rsidRDefault="00F85633" w:rsidP="001A5CC7">
            <w:pPr>
              <w:ind w:firstLine="0"/>
              <w:cnfStyle w:val="000000000000"/>
              <w:rPr>
                <w:lang w:val="en-US"/>
              </w:rPr>
            </w:pPr>
          </w:p>
        </w:tc>
        <w:tc>
          <w:tcPr>
            <w:tcW w:w="1734" w:type="dxa"/>
          </w:tcPr>
          <w:p w:rsidR="00F85633" w:rsidRDefault="00F85633" w:rsidP="001A5CC7">
            <w:pPr>
              <w:ind w:firstLine="0"/>
              <w:cnfStyle w:val="000000000000"/>
              <w:rPr>
                <w:lang w:val="en-US"/>
              </w:rPr>
            </w:pPr>
            <w:r>
              <w:rPr>
                <w:lang w:val="en-US"/>
              </w:rPr>
              <w:t>Presentation</w:t>
            </w:r>
          </w:p>
        </w:tc>
        <w:tc>
          <w:tcPr>
            <w:tcW w:w="1732" w:type="dxa"/>
            <w:gridSpan w:val="2"/>
          </w:tcPr>
          <w:p w:rsidR="00F85633" w:rsidRDefault="00F85633" w:rsidP="001A5CC7">
            <w:pPr>
              <w:ind w:firstLine="0"/>
              <w:cnfStyle w:val="000000000000"/>
              <w:rPr>
                <w:lang w:val="en-US"/>
              </w:rPr>
            </w:pPr>
            <w:r>
              <w:rPr>
                <w:lang w:val="en-US"/>
              </w:rPr>
              <w:t>20</w:t>
            </w:r>
          </w:p>
        </w:tc>
        <w:tc>
          <w:tcPr>
            <w:tcW w:w="1738" w:type="dxa"/>
          </w:tcPr>
          <w:p w:rsidR="00F85633" w:rsidRDefault="00F85633" w:rsidP="001A5CC7">
            <w:pPr>
              <w:ind w:firstLine="0"/>
              <w:cnfStyle w:val="000000000000"/>
              <w:rPr>
                <w:lang w:val="en-US"/>
              </w:rPr>
            </w:pPr>
          </w:p>
        </w:tc>
      </w:tr>
      <w:tr w:rsidR="001A5CC7" w:rsidTr="001A5CC7">
        <w:trPr>
          <w:cnfStyle w:val="000000100000"/>
          <w:trHeight w:val="671"/>
        </w:trPr>
        <w:tc>
          <w:tcPr>
            <w:cnfStyle w:val="001000000000"/>
            <w:tcW w:w="1734" w:type="dxa"/>
          </w:tcPr>
          <w:p w:rsidR="00F85633" w:rsidRDefault="00F85633" w:rsidP="001A5CC7">
            <w:pPr>
              <w:ind w:firstLine="0"/>
              <w:rPr>
                <w:lang w:val="en-US"/>
              </w:rPr>
            </w:pPr>
            <w:r>
              <w:rPr>
                <w:lang w:val="en-US"/>
              </w:rPr>
              <w:t>2</w:t>
            </w:r>
          </w:p>
        </w:tc>
        <w:tc>
          <w:tcPr>
            <w:tcW w:w="1733" w:type="dxa"/>
            <w:gridSpan w:val="2"/>
          </w:tcPr>
          <w:p w:rsidR="00F85633" w:rsidRDefault="00F85633" w:rsidP="001A5CC7">
            <w:pPr>
              <w:ind w:firstLine="0"/>
              <w:cnfStyle w:val="000000100000"/>
              <w:rPr>
                <w:lang w:val="en-US"/>
              </w:rPr>
            </w:pPr>
            <w:r>
              <w:rPr>
                <w:lang w:val="en-US"/>
              </w:rPr>
              <w:t>History &amp; Theories</w:t>
            </w:r>
          </w:p>
        </w:tc>
        <w:tc>
          <w:tcPr>
            <w:tcW w:w="1734" w:type="dxa"/>
          </w:tcPr>
          <w:p w:rsidR="00F85633" w:rsidRDefault="00F85633" w:rsidP="001A5CC7">
            <w:pPr>
              <w:ind w:firstLine="0"/>
              <w:cnfStyle w:val="000000100000"/>
              <w:rPr>
                <w:lang w:val="en-US"/>
              </w:rPr>
            </w:pPr>
            <w:r>
              <w:rPr>
                <w:lang w:val="en-US"/>
              </w:rPr>
              <w:t>Brief Paper</w:t>
            </w:r>
          </w:p>
        </w:tc>
        <w:tc>
          <w:tcPr>
            <w:tcW w:w="1732" w:type="dxa"/>
            <w:gridSpan w:val="2"/>
          </w:tcPr>
          <w:p w:rsidR="00F85633" w:rsidRDefault="00F85633" w:rsidP="001A5CC7">
            <w:pPr>
              <w:ind w:firstLine="0"/>
              <w:cnfStyle w:val="000000100000"/>
              <w:rPr>
                <w:lang w:val="en-US"/>
              </w:rPr>
            </w:pPr>
            <w:r>
              <w:rPr>
                <w:lang w:val="en-US"/>
              </w:rPr>
              <w:t>20</w:t>
            </w:r>
          </w:p>
        </w:tc>
        <w:tc>
          <w:tcPr>
            <w:tcW w:w="1738" w:type="dxa"/>
          </w:tcPr>
          <w:p w:rsidR="00F85633" w:rsidRDefault="00F85633" w:rsidP="001A5CC7">
            <w:pPr>
              <w:ind w:firstLine="0"/>
              <w:cnfStyle w:val="000000100000"/>
              <w:rPr>
                <w:lang w:val="en-US"/>
              </w:rPr>
            </w:pPr>
            <w:r>
              <w:rPr>
                <w:lang w:val="en-US"/>
              </w:rPr>
              <w:t>March 24</w:t>
            </w:r>
          </w:p>
        </w:tc>
      </w:tr>
      <w:tr w:rsidR="001A5CC7" w:rsidTr="001A5CC7">
        <w:trPr>
          <w:trHeight w:val="450"/>
        </w:trPr>
        <w:tc>
          <w:tcPr>
            <w:cnfStyle w:val="001000000000"/>
            <w:tcW w:w="8671" w:type="dxa"/>
            <w:gridSpan w:val="7"/>
          </w:tcPr>
          <w:p w:rsidR="001A5CC7" w:rsidRDefault="001A5CC7" w:rsidP="001A5CC7">
            <w:pPr>
              <w:ind w:firstLine="0"/>
              <w:rPr>
                <w:lang w:val="en-US"/>
              </w:rPr>
            </w:pPr>
            <w:r>
              <w:rPr>
                <w:lang w:val="en-US"/>
              </w:rPr>
              <w:t xml:space="preserve">                                                               Spring Break</w:t>
            </w:r>
          </w:p>
        </w:tc>
      </w:tr>
      <w:tr w:rsidR="001A5CC7" w:rsidTr="001A5CC7">
        <w:trPr>
          <w:cnfStyle w:val="000000100000"/>
          <w:trHeight w:val="450"/>
        </w:trPr>
        <w:tc>
          <w:tcPr>
            <w:cnfStyle w:val="001000000000"/>
            <w:tcW w:w="1740" w:type="dxa"/>
            <w:gridSpan w:val="2"/>
            <w:vMerge w:val="restart"/>
          </w:tcPr>
          <w:p w:rsidR="001A5CC7" w:rsidRDefault="001A5CC7" w:rsidP="001A5CC7">
            <w:pPr>
              <w:ind w:firstLine="0"/>
              <w:rPr>
                <w:lang w:val="en-US"/>
              </w:rPr>
            </w:pPr>
            <w:r>
              <w:rPr>
                <w:lang w:val="en-US"/>
              </w:rPr>
              <w:t>3</w:t>
            </w:r>
          </w:p>
        </w:tc>
        <w:tc>
          <w:tcPr>
            <w:tcW w:w="1727" w:type="dxa"/>
            <w:vMerge w:val="restart"/>
          </w:tcPr>
          <w:p w:rsidR="001A5CC7" w:rsidRDefault="001A5CC7" w:rsidP="001A5CC7">
            <w:pPr>
              <w:ind w:firstLine="0"/>
              <w:cnfStyle w:val="000000100000"/>
              <w:rPr>
                <w:lang w:val="en-US"/>
              </w:rPr>
            </w:pPr>
            <w:r>
              <w:rPr>
                <w:lang w:val="en-US"/>
              </w:rPr>
              <w:t>Distance Learners</w:t>
            </w:r>
          </w:p>
        </w:tc>
        <w:tc>
          <w:tcPr>
            <w:tcW w:w="1740" w:type="dxa"/>
            <w:gridSpan w:val="2"/>
          </w:tcPr>
          <w:p w:rsidR="001A5CC7" w:rsidRDefault="001A5CC7" w:rsidP="001A5CC7">
            <w:pPr>
              <w:ind w:firstLine="0"/>
              <w:cnfStyle w:val="000000100000"/>
              <w:rPr>
                <w:lang w:val="en-US"/>
              </w:rPr>
            </w:pPr>
            <w:r>
              <w:rPr>
                <w:lang w:val="en-US"/>
              </w:rPr>
              <w:t>Discussion #1</w:t>
            </w:r>
          </w:p>
        </w:tc>
        <w:tc>
          <w:tcPr>
            <w:tcW w:w="1726" w:type="dxa"/>
          </w:tcPr>
          <w:p w:rsidR="001A5CC7" w:rsidRDefault="001A5CC7" w:rsidP="001A5CC7">
            <w:pPr>
              <w:ind w:firstLine="0"/>
              <w:cnfStyle w:val="000000100000"/>
              <w:rPr>
                <w:lang w:val="en-US"/>
              </w:rPr>
            </w:pPr>
            <w:r>
              <w:rPr>
                <w:lang w:val="en-US"/>
              </w:rPr>
              <w:t>10</w:t>
            </w:r>
          </w:p>
        </w:tc>
        <w:tc>
          <w:tcPr>
            <w:tcW w:w="1738" w:type="dxa"/>
          </w:tcPr>
          <w:p w:rsidR="001A5CC7" w:rsidRDefault="001A5CC7" w:rsidP="001A5CC7">
            <w:pPr>
              <w:ind w:firstLine="0"/>
              <w:cnfStyle w:val="000000100000"/>
              <w:rPr>
                <w:lang w:val="en-US"/>
              </w:rPr>
            </w:pPr>
            <w:r>
              <w:rPr>
                <w:lang w:val="en-US"/>
              </w:rPr>
              <w:t>April 7</w:t>
            </w:r>
          </w:p>
        </w:tc>
      </w:tr>
      <w:tr w:rsidR="001A5CC7" w:rsidTr="001A5CC7">
        <w:trPr>
          <w:trHeight w:val="433"/>
        </w:trPr>
        <w:tc>
          <w:tcPr>
            <w:cnfStyle w:val="001000000000"/>
            <w:tcW w:w="1740" w:type="dxa"/>
            <w:gridSpan w:val="2"/>
            <w:vMerge/>
          </w:tcPr>
          <w:p w:rsidR="001A5CC7" w:rsidRDefault="001A5CC7" w:rsidP="001A5CC7">
            <w:pPr>
              <w:ind w:firstLine="0"/>
              <w:rPr>
                <w:lang w:val="en-US"/>
              </w:rPr>
            </w:pPr>
          </w:p>
        </w:tc>
        <w:tc>
          <w:tcPr>
            <w:tcW w:w="1727" w:type="dxa"/>
            <w:vMerge/>
          </w:tcPr>
          <w:p w:rsidR="001A5CC7" w:rsidRDefault="001A5CC7" w:rsidP="001A5CC7">
            <w:pPr>
              <w:ind w:firstLine="0"/>
              <w:cnfStyle w:val="000000000000"/>
              <w:rPr>
                <w:lang w:val="en-US"/>
              </w:rPr>
            </w:pPr>
          </w:p>
        </w:tc>
        <w:tc>
          <w:tcPr>
            <w:tcW w:w="1740" w:type="dxa"/>
            <w:gridSpan w:val="2"/>
          </w:tcPr>
          <w:p w:rsidR="001A5CC7" w:rsidRDefault="001A5CC7" w:rsidP="001A5CC7">
            <w:pPr>
              <w:ind w:firstLine="0"/>
              <w:cnfStyle w:val="000000000000"/>
              <w:rPr>
                <w:lang w:val="en-US"/>
              </w:rPr>
            </w:pPr>
            <w:r>
              <w:rPr>
                <w:lang w:val="en-US"/>
              </w:rPr>
              <w:t>Group Project</w:t>
            </w:r>
          </w:p>
        </w:tc>
        <w:tc>
          <w:tcPr>
            <w:tcW w:w="1726" w:type="dxa"/>
          </w:tcPr>
          <w:p w:rsidR="001A5CC7" w:rsidRDefault="001A5CC7" w:rsidP="001A5CC7">
            <w:pPr>
              <w:ind w:firstLine="0"/>
              <w:cnfStyle w:val="000000000000"/>
              <w:rPr>
                <w:lang w:val="en-US"/>
              </w:rPr>
            </w:pPr>
            <w:r>
              <w:rPr>
                <w:lang w:val="en-US"/>
              </w:rPr>
              <w:t>50</w:t>
            </w:r>
          </w:p>
        </w:tc>
        <w:tc>
          <w:tcPr>
            <w:tcW w:w="1738" w:type="dxa"/>
          </w:tcPr>
          <w:p w:rsidR="001A5CC7" w:rsidRDefault="001A5CC7" w:rsidP="001A5CC7">
            <w:pPr>
              <w:ind w:firstLine="0"/>
              <w:cnfStyle w:val="000000000000"/>
              <w:rPr>
                <w:lang w:val="en-US"/>
              </w:rPr>
            </w:pPr>
            <w:r>
              <w:rPr>
                <w:lang w:val="en-US"/>
              </w:rPr>
              <w:t>April 14</w:t>
            </w:r>
          </w:p>
        </w:tc>
      </w:tr>
      <w:tr w:rsidR="001A5CC7" w:rsidTr="001A5CC7">
        <w:trPr>
          <w:cnfStyle w:val="000000100000"/>
          <w:trHeight w:val="915"/>
        </w:trPr>
        <w:tc>
          <w:tcPr>
            <w:cnfStyle w:val="001000000000"/>
            <w:tcW w:w="1740" w:type="dxa"/>
            <w:gridSpan w:val="2"/>
          </w:tcPr>
          <w:p w:rsidR="00F85633" w:rsidRDefault="00F85633" w:rsidP="001A5CC7">
            <w:pPr>
              <w:ind w:firstLine="0"/>
              <w:rPr>
                <w:lang w:val="en-US"/>
              </w:rPr>
            </w:pPr>
            <w:r>
              <w:rPr>
                <w:lang w:val="en-US"/>
              </w:rPr>
              <w:t>4</w:t>
            </w:r>
          </w:p>
        </w:tc>
        <w:tc>
          <w:tcPr>
            <w:tcW w:w="1727" w:type="dxa"/>
          </w:tcPr>
          <w:p w:rsidR="00F85633" w:rsidRDefault="00F85633" w:rsidP="001A5CC7">
            <w:pPr>
              <w:ind w:firstLine="0"/>
              <w:cnfStyle w:val="000000100000"/>
              <w:rPr>
                <w:lang w:val="en-US"/>
              </w:rPr>
            </w:pPr>
            <w:r>
              <w:rPr>
                <w:lang w:val="en-US"/>
              </w:rPr>
              <w:t>Media Selection</w:t>
            </w:r>
          </w:p>
        </w:tc>
        <w:tc>
          <w:tcPr>
            <w:tcW w:w="1740" w:type="dxa"/>
            <w:gridSpan w:val="2"/>
          </w:tcPr>
          <w:p w:rsidR="00F85633" w:rsidRDefault="00F85633" w:rsidP="001A5CC7">
            <w:pPr>
              <w:ind w:firstLine="0"/>
              <w:cnfStyle w:val="000000100000"/>
              <w:rPr>
                <w:lang w:val="en-US"/>
              </w:rPr>
            </w:pPr>
            <w:r>
              <w:rPr>
                <w:lang w:val="en-US"/>
              </w:rPr>
              <w:t>Blog #1</w:t>
            </w:r>
          </w:p>
        </w:tc>
        <w:tc>
          <w:tcPr>
            <w:tcW w:w="1726" w:type="dxa"/>
          </w:tcPr>
          <w:p w:rsidR="00F85633" w:rsidRDefault="001A5CC7" w:rsidP="001A5CC7">
            <w:pPr>
              <w:ind w:firstLine="0"/>
              <w:cnfStyle w:val="000000100000"/>
              <w:rPr>
                <w:lang w:val="en-US"/>
              </w:rPr>
            </w:pPr>
            <w:r>
              <w:rPr>
                <w:lang w:val="en-US"/>
              </w:rPr>
              <w:t>10</w:t>
            </w:r>
          </w:p>
        </w:tc>
        <w:tc>
          <w:tcPr>
            <w:tcW w:w="1738" w:type="dxa"/>
          </w:tcPr>
          <w:p w:rsidR="00F85633" w:rsidRDefault="001A5CC7" w:rsidP="001A5CC7">
            <w:pPr>
              <w:ind w:firstLine="0"/>
              <w:cnfStyle w:val="000000100000"/>
              <w:rPr>
                <w:lang w:val="en-US"/>
              </w:rPr>
            </w:pPr>
            <w:r>
              <w:rPr>
                <w:lang w:val="en-US"/>
              </w:rPr>
              <w:t>April 21</w:t>
            </w:r>
          </w:p>
        </w:tc>
      </w:tr>
    </w:tbl>
    <w:p w:rsidR="000F3418" w:rsidRPr="00F85633" w:rsidRDefault="00F85633" w:rsidP="00F85633">
      <w:pPr>
        <w:ind w:firstLine="0"/>
        <w:rPr>
          <w:b/>
          <w:lang w:val="en-US"/>
        </w:rPr>
      </w:pPr>
      <w:r>
        <w:rPr>
          <w:lang w:val="en-US"/>
        </w:rPr>
        <w:t xml:space="preserve">                                                                </w:t>
      </w:r>
      <w:r w:rsidRPr="00F85633">
        <w:rPr>
          <w:b/>
          <w:lang w:val="en-US"/>
        </w:rPr>
        <w:t>Class Schedule</w:t>
      </w:r>
    </w:p>
    <w:p w:rsidR="000F3418" w:rsidRPr="000F3418" w:rsidRDefault="000F3418" w:rsidP="000F3418">
      <w:pPr>
        <w:rPr>
          <w:lang w:val="en-US"/>
        </w:rPr>
      </w:pPr>
    </w:p>
    <w:p w:rsidR="000F3418" w:rsidRDefault="000F3418" w:rsidP="000F3418">
      <w:pPr>
        <w:rPr>
          <w:lang w:val="en-US"/>
        </w:rPr>
      </w:pPr>
    </w:p>
    <w:p w:rsidR="000F3418" w:rsidRDefault="000F3418">
      <w:pPr>
        <w:rPr>
          <w:lang w:val="en-US"/>
        </w:rPr>
      </w:pPr>
      <w:r>
        <w:rPr>
          <w:lang w:val="en-US"/>
        </w:rPr>
        <w:br w:type="page"/>
      </w:r>
    </w:p>
    <w:p w:rsidR="000F3418" w:rsidRPr="000F3418" w:rsidRDefault="000F3418" w:rsidP="000F3418">
      <w:pPr>
        <w:rPr>
          <w:lang w:val="en-US"/>
        </w:rPr>
      </w:pPr>
    </w:p>
    <w:p w:rsidR="00B15159" w:rsidRDefault="00B15159" w:rsidP="00B15159">
      <w:pPr>
        <w:pStyle w:val="1"/>
        <w:rPr>
          <w:lang w:val="en-US"/>
        </w:rPr>
      </w:pPr>
      <w:bookmarkStart w:id="15" w:name="_Toc509857049"/>
      <w:r>
        <w:rPr>
          <w:lang w:val="en-US"/>
        </w:rPr>
        <w:t>Ecology  and animals</w:t>
      </w:r>
      <w:bookmarkEnd w:id="15"/>
    </w:p>
    <w:p w:rsidR="00B15159" w:rsidRPr="00B15159" w:rsidRDefault="00B15159" w:rsidP="00B15159">
      <w:pPr>
        <w:pStyle w:val="2"/>
        <w:rPr>
          <w:lang w:val="en-US"/>
        </w:rPr>
      </w:pPr>
      <w:bookmarkStart w:id="16" w:name="_Toc509857050"/>
      <w:r>
        <w:rPr>
          <w:lang w:val="en-US"/>
        </w:rPr>
        <w:t>Unit 4</w:t>
      </w:r>
      <w:bookmarkEnd w:id="16"/>
    </w:p>
    <w:p w:rsidR="000F3418" w:rsidRPr="000F3418" w:rsidRDefault="005F3592" w:rsidP="000F3418">
      <w:pPr>
        <w:rPr>
          <w:lang w:val="en-US"/>
        </w:rPr>
      </w:pPr>
      <w:r>
        <w:rPr>
          <w:noProof/>
          <w:lang w:eastAsia="el-GR"/>
        </w:rPr>
        <w:drawing>
          <wp:anchor distT="0" distB="0" distL="114300" distR="114300" simplePos="0" relativeHeight="251658240" behindDoc="1" locked="0" layoutInCell="1" allowOverlap="1">
            <wp:simplePos x="0" y="0"/>
            <wp:positionH relativeFrom="column">
              <wp:posOffset>23495</wp:posOffset>
            </wp:positionH>
            <wp:positionV relativeFrom="paragraph">
              <wp:posOffset>1443990</wp:posOffset>
            </wp:positionV>
            <wp:extent cx="3273425" cy="2352675"/>
            <wp:effectExtent l="19050" t="0" r="3175" b="0"/>
            <wp:wrapTight wrapText="bothSides">
              <wp:wrapPolygon edited="0">
                <wp:start x="7668" y="0"/>
                <wp:lineTo x="-126" y="2274"/>
                <wp:lineTo x="-126" y="8395"/>
                <wp:lineTo x="377" y="11194"/>
                <wp:lineTo x="629" y="18889"/>
                <wp:lineTo x="2137" y="19589"/>
                <wp:lineTo x="6159" y="19589"/>
                <wp:lineTo x="8674" y="21513"/>
                <wp:lineTo x="8799" y="21513"/>
                <wp:lineTo x="13827" y="21513"/>
                <wp:lineTo x="13827" y="19589"/>
                <wp:lineTo x="14582" y="19589"/>
                <wp:lineTo x="17724" y="17315"/>
                <wp:lineTo x="17850" y="16790"/>
                <wp:lineTo x="18855" y="14167"/>
                <wp:lineTo x="20113" y="11368"/>
                <wp:lineTo x="20113" y="11194"/>
                <wp:lineTo x="21621" y="10144"/>
                <wp:lineTo x="21621" y="9619"/>
                <wp:lineTo x="21495" y="7346"/>
                <wp:lineTo x="21244" y="6471"/>
                <wp:lineTo x="20490" y="5597"/>
                <wp:lineTo x="16719" y="2798"/>
                <wp:lineTo x="16844" y="1749"/>
                <wp:lineTo x="14833" y="175"/>
                <wp:lineTo x="12947" y="0"/>
                <wp:lineTo x="7668" y="0"/>
              </wp:wrapPolygon>
            </wp:wrapTight>
            <wp:docPr id="13" name="Εικόνα 13"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pringboardmagazine.com/SpringImages/lifecycle_apple.gif"/>
                    <pic:cNvPicPr>
                      <a:picLocks noChangeAspect="1" noChangeArrowheads="1"/>
                    </pic:cNvPicPr>
                  </pic:nvPicPr>
                  <pic:blipFill>
                    <a:blip r:embed="rId8"/>
                    <a:srcRect/>
                    <a:stretch>
                      <a:fillRect/>
                    </a:stretch>
                  </pic:blipFill>
                  <pic:spPr bwMode="auto">
                    <a:xfrm>
                      <a:off x="0" y="0"/>
                      <a:ext cx="3273425" cy="2352675"/>
                    </a:xfrm>
                    <a:prstGeom prst="rect">
                      <a:avLst/>
                    </a:prstGeom>
                    <a:noFill/>
                    <a:ln w="9525">
                      <a:noFill/>
                      <a:miter lim="800000"/>
                      <a:headEnd/>
                      <a:tailEnd/>
                    </a:ln>
                  </pic:spPr>
                </pic:pic>
              </a:graphicData>
            </a:graphic>
          </wp:anchor>
        </w:drawing>
      </w:r>
      <w:r w:rsidR="000F3418" w:rsidRPr="000F3418">
        <w:rPr>
          <w:lang w:val="en-US"/>
        </w:rPr>
        <w:t>Animal ecology concerns the relationships of individuals to their environments, including physical factors and other organisms, and the consequences of these relationships for evolution, population growth and regulation, interactions between species, the composition of biological communities, and energy flow and nutrient cycling through the ecosystem. From the standpoint of population, the individual organism is the fundamental unit of ecology. Factors influencing the survival and reproductive success of individuals form the basis for under-standing population processes.</w:t>
      </w:r>
    </w:p>
    <w:p w:rsidR="000F3418" w:rsidRPr="000F3418" w:rsidRDefault="000F3418" w:rsidP="000F3418">
      <w:pPr>
        <w:rPr>
          <w:lang w:val="en-US"/>
        </w:rPr>
      </w:pPr>
    </w:p>
    <w:p w:rsidR="000F3418" w:rsidRPr="000F3418" w:rsidRDefault="000F3418" w:rsidP="000F3418">
      <w:pPr>
        <w:rPr>
          <w:lang w:val="en-US"/>
        </w:rPr>
      </w:pPr>
      <w:r w:rsidRPr="000F3418">
        <w:rPr>
          <w:lang w:val="en-US"/>
        </w:rPr>
        <w:t>Two general principles guide the study of animal ecology. One is the balance of nature, which states that ecological systems are regulated in approximately steady states. When a population becomes large, ecological pressures on population size, including food shortage, predation, and disease, tend to reduce the number of individuals. The second principle is that populations exist in dynamic relationship to their environments and that these relationships may cause ecological systems to vary dramatically over time and space. One of the challenges of animal ecology has been to reconcile these different viewpoints.</w:t>
      </w:r>
    </w:p>
    <w:p w:rsidR="000F3418" w:rsidRPr="000F3418" w:rsidRDefault="000F3418" w:rsidP="000F3418">
      <w:pPr>
        <w:rPr>
          <w:lang w:val="en-US"/>
        </w:rPr>
      </w:pPr>
    </w:p>
    <w:p w:rsidR="00854631" w:rsidRDefault="00854631" w:rsidP="00F02380">
      <w:pPr>
        <w:ind w:firstLine="0"/>
        <w:rPr>
          <w:lang w:val="en-US"/>
        </w:rPr>
        <w:sectPr w:rsidR="00854631" w:rsidSect="009441FD">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pPr>
    </w:p>
    <w:p w:rsidR="000F3418" w:rsidRDefault="000F3418" w:rsidP="00F02380">
      <w:pPr>
        <w:ind w:firstLine="0"/>
        <w:rPr>
          <w:lang w:val="en-US"/>
        </w:rPr>
      </w:pPr>
    </w:p>
    <w:p w:rsidR="00B15159" w:rsidRDefault="00B15159" w:rsidP="00B15159">
      <w:pPr>
        <w:pStyle w:val="1"/>
        <w:rPr>
          <w:lang w:val="en-US"/>
        </w:rPr>
      </w:pPr>
      <w:bookmarkStart w:id="17" w:name="_Toc509857051"/>
      <w:r>
        <w:rPr>
          <w:lang w:val="en-US"/>
        </w:rPr>
        <w:t>Ecology and society</w:t>
      </w:r>
      <w:bookmarkEnd w:id="17"/>
    </w:p>
    <w:p w:rsidR="00B15159" w:rsidRPr="00B15159" w:rsidRDefault="00B15159" w:rsidP="00B15159">
      <w:pPr>
        <w:pStyle w:val="2"/>
        <w:rPr>
          <w:lang w:val="en-US"/>
        </w:rPr>
      </w:pPr>
      <w:bookmarkStart w:id="18" w:name="_Toc509857052"/>
      <w:r>
        <w:rPr>
          <w:lang w:val="en-US"/>
        </w:rPr>
        <w:t>Unit 5</w:t>
      </w:r>
      <w:bookmarkEnd w:id="18"/>
    </w:p>
    <w:p w:rsidR="0084526F" w:rsidRPr="0084526F" w:rsidRDefault="0084526F" w:rsidP="0084526F">
      <w:pPr>
        <w:rPr>
          <w:lang w:val="en-US"/>
        </w:rPr>
      </w:pPr>
      <w:r w:rsidRPr="0084526F">
        <w:rPr>
          <w:lang w:val="en-US"/>
        </w:rPr>
        <w:t>Ecology and Society (formerly Conservation Ecology) is a quarterly open access interdisciplinary scientific journal published by the Resilience Alliance. It covers an array of disciplines from the natural sciences, social sciences, and the humanities concerned with the relationship between society and the life-supporting ecosystems on which human well-being ultimately depends. The journal's editors are Carl Folke (Stockholm Resilience Centre) and Lance Gunderson (Emory University). C. S. Holling was the founding editor.</w:t>
      </w:r>
    </w:p>
    <w:p w:rsidR="0084526F" w:rsidRPr="0084526F" w:rsidRDefault="0084526F" w:rsidP="0084526F">
      <w:pPr>
        <w:rPr>
          <w:lang w:val="en-US"/>
        </w:rPr>
      </w:pPr>
    </w:p>
    <w:p w:rsidR="0084526F" w:rsidRPr="0084526F" w:rsidRDefault="0084526F" w:rsidP="0084526F">
      <w:pPr>
        <w:rPr>
          <w:lang w:val="en-US"/>
        </w:rPr>
      </w:pPr>
      <w:r w:rsidRPr="0084526F">
        <w:rPr>
          <w:lang w:val="en-US"/>
        </w:rPr>
        <w:t>Issues are available online as "in progress" as soon as articles are published. Special features are published separately throughout the year. Many of the articles in Ecology and Society are published as part of special features. Much of the research from a social-ecological systems perspective is published in Ecology and Society . Recent special features include "Understanding Human Resilience in the Context of Interconnected Health and Social Systems", "Advancing the Understanding of Behavior in Social-Ecological Systems: Results from Lab and Field Experiments", and "A Framework for Analyzing, Comparing, and Diagnosing Social-Ecological Systems."</w:t>
      </w:r>
    </w:p>
    <w:p w:rsidR="0084526F" w:rsidRPr="0084526F" w:rsidRDefault="0084526F" w:rsidP="0084526F">
      <w:pPr>
        <w:rPr>
          <w:lang w:val="en-US"/>
        </w:rPr>
      </w:pPr>
    </w:p>
    <w:p w:rsidR="0084526F" w:rsidRPr="0084526F" w:rsidRDefault="0084526F" w:rsidP="0084526F">
      <w:pPr>
        <w:rPr>
          <w:lang w:val="en-US"/>
        </w:rPr>
      </w:pPr>
      <w:r w:rsidRPr="0084526F">
        <w:rPr>
          <w:lang w:val="en-US"/>
        </w:rPr>
        <w:t>According to the Journal Citation Reports, the journal has a 2016 impact factor of 2.8, and it ranks 20 of 105 journals in the field of Environmental Studies and 50 of 153 in the field of Ecology.[1]</w:t>
      </w:r>
    </w:p>
    <w:p w:rsidR="0084526F" w:rsidRPr="0084526F" w:rsidRDefault="0084526F" w:rsidP="0084526F">
      <w:pPr>
        <w:rPr>
          <w:lang w:val="en-US"/>
        </w:rPr>
      </w:pPr>
    </w:p>
    <w:p w:rsidR="0084526F" w:rsidRPr="0084526F" w:rsidRDefault="0084526F" w:rsidP="0084526F">
      <w:pPr>
        <w:rPr>
          <w:lang w:val="en-US"/>
        </w:rPr>
      </w:pPr>
      <w:r w:rsidRPr="0084526F">
        <w:rPr>
          <w:lang w:val="en-US"/>
        </w:rPr>
        <w:t>As of January 2016, the three most cited articles from Ecology and Society were:</w:t>
      </w:r>
    </w:p>
    <w:p w:rsidR="0084526F" w:rsidRPr="0084526F" w:rsidRDefault="0084526F" w:rsidP="0084526F">
      <w:pPr>
        <w:rPr>
          <w:lang w:val="en-US"/>
        </w:rPr>
      </w:pPr>
    </w:p>
    <w:p w:rsidR="0084526F" w:rsidRPr="0084526F" w:rsidRDefault="0084526F" w:rsidP="0084526F">
      <w:pPr>
        <w:rPr>
          <w:lang w:val="en-US"/>
        </w:rPr>
      </w:pPr>
      <w:r w:rsidRPr="0084526F">
        <w:rPr>
          <w:lang w:val="en-US"/>
        </w:rPr>
        <w:t>BH Walker, C.S. Holling, S.R. Carpenter, A Kinzig. 2004. Resilience, adaptability and transformability in social-ecological systems. Ecology and Society 9(2):5</w:t>
      </w:r>
    </w:p>
    <w:p w:rsidR="0084526F" w:rsidRPr="0084526F" w:rsidRDefault="0084526F" w:rsidP="0084526F">
      <w:pPr>
        <w:rPr>
          <w:lang w:val="en-US"/>
        </w:rPr>
      </w:pPr>
      <w:r w:rsidRPr="0084526F">
        <w:rPr>
          <w:lang w:val="en-US"/>
        </w:rPr>
        <w:t>J Rockström, W Steffen, K Noone et al. 2009 Planetary Boundaries: Exploring the Safe Operating Space for Humanity. Ecology and Society 14(2):32</w:t>
      </w:r>
    </w:p>
    <w:p w:rsidR="0091427F" w:rsidRDefault="0084526F" w:rsidP="0084526F">
      <w:pPr>
        <w:rPr>
          <w:lang w:val="en-US"/>
        </w:rPr>
      </w:pPr>
      <w:r w:rsidRPr="0084526F">
        <w:rPr>
          <w:lang w:val="en-US"/>
        </w:rPr>
        <w:t>DW Cash, NW Adger, F Berkes et al. 2006. Scale and cross-scale dynamics: Governance and information in a multilevel world. Ecology and Society 11(2):8</w:t>
      </w:r>
    </w:p>
    <w:p w:rsidR="0091427F" w:rsidRDefault="0091427F">
      <w:pPr>
        <w:spacing w:after="200" w:line="276" w:lineRule="auto"/>
        <w:ind w:firstLine="0"/>
        <w:rPr>
          <w:lang w:val="en-US"/>
        </w:rPr>
      </w:pPr>
      <w:r>
        <w:rPr>
          <w:lang w:val="en-US"/>
        </w:rPr>
        <w:br w:type="page"/>
      </w:r>
    </w:p>
    <w:p w:rsidR="00C4056B" w:rsidRDefault="0091427F" w:rsidP="0091427F">
      <w:pPr>
        <w:pStyle w:val="1"/>
      </w:pPr>
      <w:bookmarkStart w:id="19" w:name="_Toc509857053"/>
      <w:r>
        <w:lastRenderedPageBreak/>
        <w:t>Η οικογένεια μου</w:t>
      </w:r>
      <w:bookmarkEnd w:id="19"/>
      <w:r>
        <w:t xml:space="preserve"> </w:t>
      </w:r>
    </w:p>
    <w:p w:rsidR="000F3418" w:rsidRPr="0091427F" w:rsidRDefault="0091427F" w:rsidP="0091427F">
      <w:pPr>
        <w:pStyle w:val="1"/>
      </w:pPr>
      <w:r>
        <w:rPr>
          <w:noProof/>
          <w:lang w:eastAsia="el-GR"/>
        </w:rPr>
        <w:drawing>
          <wp:inline distT="0" distB="0" distL="0" distR="0">
            <wp:extent cx="6096000" cy="3200400"/>
            <wp:effectExtent l="0" t="0" r="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sectPr w:rsidR="000F3418" w:rsidRPr="0091427F" w:rsidSect="009441FD">
      <w:headerReference w:type="first" r:id="rId19"/>
      <w:footerReference w:type="first" r:id="rId2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BA8" w:rsidRDefault="006A3BA8" w:rsidP="00216018">
      <w:pPr>
        <w:spacing w:after="0" w:line="240" w:lineRule="auto"/>
      </w:pPr>
      <w:r>
        <w:separator/>
      </w:r>
    </w:p>
  </w:endnote>
  <w:endnote w:type="continuationSeparator" w:id="1">
    <w:p w:rsidR="006A3BA8" w:rsidRDefault="006A3BA8" w:rsidP="00216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31" w:rsidRPr="0082676B" w:rsidRDefault="0082676B">
    <w:pPr>
      <w:pStyle w:val="a4"/>
      <w:rPr>
        <w:lang w:val="en-GB"/>
      </w:rPr>
    </w:pPr>
    <w:r>
      <w:rPr>
        <w:lang w:val="en-GB"/>
      </w:rPr>
      <w:t>4-4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31" w:rsidRPr="00854631" w:rsidRDefault="00854631">
    <w:pPr>
      <w:pStyle w:val="a4"/>
      <w:rPr>
        <w:lang w:val="en-US"/>
      </w:rPr>
    </w:pPr>
    <w:r>
      <w:rPr>
        <w:lang w:val="en-US"/>
      </w:rPr>
      <w:t>3-3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31" w:rsidRPr="00854631" w:rsidRDefault="00854631">
    <w:pPr>
      <w:pStyle w:val="a4"/>
      <w:rPr>
        <w:lang w:val="en-US"/>
      </w:rPr>
    </w:pPr>
    <w:r>
      <w:rPr>
        <w:lang w:val="en-US"/>
      </w:rPr>
      <w:t>1-1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76B" w:rsidRPr="00854631" w:rsidRDefault="0082676B">
    <w:pPr>
      <w:pStyle w:val="a4"/>
      <w:rPr>
        <w:lang w:val="en-US"/>
      </w:rPr>
    </w:pPr>
    <w:r>
      <w:rPr>
        <w:lang w:val="en-US"/>
      </w:rPr>
      <w:t>5-5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BA8" w:rsidRDefault="006A3BA8" w:rsidP="00216018">
      <w:pPr>
        <w:spacing w:after="0" w:line="240" w:lineRule="auto"/>
      </w:pPr>
      <w:r>
        <w:separator/>
      </w:r>
    </w:p>
  </w:footnote>
  <w:footnote w:type="continuationSeparator" w:id="1">
    <w:p w:rsidR="006A3BA8" w:rsidRDefault="006A3BA8" w:rsidP="00216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870" w:rsidRPr="009441FD" w:rsidRDefault="00854631">
    <w:pPr>
      <w:pStyle w:val="a3"/>
      <w:rPr>
        <w:lang w:val="en-US"/>
      </w:rPr>
    </w:pPr>
    <w:r>
      <w:rPr>
        <w:lang w:val="en-US"/>
      </w:rPr>
      <w:t>2 Ecology and water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870" w:rsidRDefault="009441FD">
    <w:pPr>
      <w:pStyle w:val="a3"/>
    </w:pPr>
    <w:r>
      <w:rPr>
        <w:lang w:val="en-US"/>
      </w:rPr>
      <w:t>3 Ecology and forests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987" w:rsidRPr="008A3987" w:rsidRDefault="00854631">
    <w:pPr>
      <w:pStyle w:val="a3"/>
      <w:rPr>
        <w:lang w:val="en-US"/>
      </w:rPr>
    </w:pPr>
    <w:r>
      <w:rPr>
        <w:lang w:val="en-US"/>
      </w:rPr>
      <w:t>1 Ecology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31" w:rsidRPr="008A3987" w:rsidRDefault="00854631">
    <w:pPr>
      <w:pStyle w:val="a3"/>
      <w:rPr>
        <w:lang w:val="en-US"/>
      </w:rPr>
    </w:pPr>
    <w:r>
      <w:rPr>
        <w:lang w:val="en-US"/>
      </w:rPr>
      <w:t>5 Ecology and society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evenAndOddHeaders/>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0F3418"/>
    <w:rsid w:val="000F3418"/>
    <w:rsid w:val="00146DE7"/>
    <w:rsid w:val="001A5CC7"/>
    <w:rsid w:val="00216018"/>
    <w:rsid w:val="00312C13"/>
    <w:rsid w:val="003E07CF"/>
    <w:rsid w:val="005F3592"/>
    <w:rsid w:val="006A3BA8"/>
    <w:rsid w:val="00751870"/>
    <w:rsid w:val="0082676B"/>
    <w:rsid w:val="0084526F"/>
    <w:rsid w:val="00854631"/>
    <w:rsid w:val="008A3987"/>
    <w:rsid w:val="0091427F"/>
    <w:rsid w:val="009441FD"/>
    <w:rsid w:val="009A5D4D"/>
    <w:rsid w:val="00B15159"/>
    <w:rsid w:val="00BF59CF"/>
    <w:rsid w:val="00C4056B"/>
    <w:rsid w:val="00C64AA7"/>
    <w:rsid w:val="00F02380"/>
    <w:rsid w:val="00F85633"/>
    <w:rsid w:val="00FE2D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018"/>
    <w:pPr>
      <w:spacing w:after="240" w:line="312" w:lineRule="auto"/>
      <w:ind w:firstLine="709"/>
    </w:pPr>
    <w:rPr>
      <w:rFonts w:ascii="Times New Roman" w:hAnsi="Times New Roman"/>
    </w:rPr>
  </w:style>
  <w:style w:type="paragraph" w:styleId="1">
    <w:name w:val="heading 1"/>
    <w:basedOn w:val="a"/>
    <w:next w:val="a"/>
    <w:link w:val="1Char"/>
    <w:uiPriority w:val="9"/>
    <w:qFormat/>
    <w:rsid w:val="00B15159"/>
    <w:pPr>
      <w:keepNext/>
      <w:keepLines/>
      <w:spacing w:before="380" w:after="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B151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15159"/>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B15159"/>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216018"/>
    <w:pPr>
      <w:tabs>
        <w:tab w:val="center" w:pos="4153"/>
        <w:tab w:val="right" w:pos="8306"/>
      </w:tabs>
      <w:spacing w:after="0" w:line="240" w:lineRule="auto"/>
    </w:pPr>
  </w:style>
  <w:style w:type="character" w:customStyle="1" w:styleId="Char">
    <w:name w:val="Κεφαλίδα Char"/>
    <w:basedOn w:val="a0"/>
    <w:link w:val="a3"/>
    <w:uiPriority w:val="99"/>
    <w:rsid w:val="00216018"/>
    <w:rPr>
      <w:rFonts w:ascii="Times New Roman" w:hAnsi="Times New Roman"/>
    </w:rPr>
  </w:style>
  <w:style w:type="paragraph" w:styleId="a4">
    <w:name w:val="footer"/>
    <w:basedOn w:val="a"/>
    <w:link w:val="Char0"/>
    <w:uiPriority w:val="99"/>
    <w:unhideWhenUsed/>
    <w:rsid w:val="00216018"/>
    <w:pPr>
      <w:tabs>
        <w:tab w:val="center" w:pos="4153"/>
        <w:tab w:val="right" w:pos="8306"/>
      </w:tabs>
      <w:spacing w:after="0" w:line="240" w:lineRule="auto"/>
    </w:pPr>
  </w:style>
  <w:style w:type="character" w:customStyle="1" w:styleId="Char0">
    <w:name w:val="Υποσέλιδο Char"/>
    <w:basedOn w:val="a0"/>
    <w:link w:val="a4"/>
    <w:uiPriority w:val="99"/>
    <w:rsid w:val="00216018"/>
    <w:rPr>
      <w:rFonts w:ascii="Times New Roman" w:hAnsi="Times New Roman"/>
    </w:rPr>
  </w:style>
  <w:style w:type="paragraph" w:styleId="a5">
    <w:name w:val="Balloon Text"/>
    <w:basedOn w:val="a"/>
    <w:link w:val="Char1"/>
    <w:uiPriority w:val="99"/>
    <w:semiHidden/>
    <w:unhideWhenUsed/>
    <w:rsid w:val="00216018"/>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16018"/>
    <w:rPr>
      <w:rFonts w:ascii="Tahoma" w:hAnsi="Tahoma" w:cs="Tahoma"/>
      <w:sz w:val="16"/>
      <w:szCs w:val="16"/>
    </w:rPr>
  </w:style>
  <w:style w:type="paragraph" w:styleId="a6">
    <w:name w:val="Revision"/>
    <w:hidden/>
    <w:uiPriority w:val="99"/>
    <w:semiHidden/>
    <w:rsid w:val="00216018"/>
    <w:pPr>
      <w:spacing w:after="0" w:line="240" w:lineRule="auto"/>
    </w:pPr>
    <w:rPr>
      <w:rFonts w:ascii="Times New Roman" w:hAnsi="Times New Roman"/>
    </w:rPr>
  </w:style>
  <w:style w:type="table" w:styleId="a7">
    <w:name w:val="Table Grid"/>
    <w:basedOn w:val="a1"/>
    <w:uiPriority w:val="59"/>
    <w:rsid w:val="009A5D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5">
    <w:name w:val="Medium Shading 1 Accent 5"/>
    <w:basedOn w:val="a1"/>
    <w:uiPriority w:val="63"/>
    <w:rsid w:val="001A5CC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6">
    <w:name w:val="Light Grid Accent 6"/>
    <w:basedOn w:val="a1"/>
    <w:uiPriority w:val="62"/>
    <w:rsid w:val="001A5CC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4">
    <w:name w:val="Medium Shading 1 Accent 4"/>
    <w:basedOn w:val="a1"/>
    <w:uiPriority w:val="63"/>
    <w:rsid w:val="001A5CC7"/>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10">
    <w:name w:val="Medium Shading 1"/>
    <w:basedOn w:val="a1"/>
    <w:uiPriority w:val="63"/>
    <w:rsid w:val="001A5CC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
    <w:name w:val="Medium Shading 1 Accent 1"/>
    <w:basedOn w:val="a1"/>
    <w:uiPriority w:val="63"/>
    <w:rsid w:val="001A5CC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50">
    <w:name w:val="Medium Grid 1 Accent 5"/>
    <w:basedOn w:val="a1"/>
    <w:uiPriority w:val="67"/>
    <w:rsid w:val="001A5CC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a8">
    <w:name w:val="No Spacing"/>
    <w:link w:val="Char2"/>
    <w:uiPriority w:val="1"/>
    <w:qFormat/>
    <w:rsid w:val="00146DE7"/>
    <w:pPr>
      <w:spacing w:after="0" w:line="240" w:lineRule="auto"/>
    </w:pPr>
    <w:rPr>
      <w:rFonts w:eastAsiaTheme="minorEastAsia"/>
    </w:rPr>
  </w:style>
  <w:style w:type="character" w:customStyle="1" w:styleId="Char2">
    <w:name w:val="Χωρίς διάστιχο Char"/>
    <w:basedOn w:val="a0"/>
    <w:link w:val="a8"/>
    <w:uiPriority w:val="1"/>
    <w:rsid w:val="00146DE7"/>
    <w:rPr>
      <w:rFonts w:eastAsiaTheme="minorEastAsia"/>
    </w:rPr>
  </w:style>
  <w:style w:type="paragraph" w:styleId="a9">
    <w:name w:val="TOC Heading"/>
    <w:basedOn w:val="1"/>
    <w:next w:val="a"/>
    <w:uiPriority w:val="39"/>
    <w:semiHidden/>
    <w:unhideWhenUsed/>
    <w:qFormat/>
    <w:rsid w:val="00C4056B"/>
    <w:pPr>
      <w:spacing w:before="480" w:line="276" w:lineRule="auto"/>
      <w:ind w:firstLine="0"/>
      <w:outlineLvl w:val="9"/>
    </w:pPr>
    <w:rPr>
      <w:rFonts w:asciiTheme="majorHAnsi" w:hAnsiTheme="majorHAnsi"/>
      <w:color w:val="365F91" w:themeColor="accent1" w:themeShade="BF"/>
      <w:sz w:val="28"/>
    </w:rPr>
  </w:style>
  <w:style w:type="paragraph" w:styleId="11">
    <w:name w:val="toc 1"/>
    <w:basedOn w:val="a"/>
    <w:next w:val="a"/>
    <w:autoRedefine/>
    <w:uiPriority w:val="39"/>
    <w:unhideWhenUsed/>
    <w:rsid w:val="00C4056B"/>
    <w:pPr>
      <w:spacing w:after="100"/>
    </w:pPr>
  </w:style>
  <w:style w:type="paragraph" w:styleId="20">
    <w:name w:val="toc 2"/>
    <w:basedOn w:val="a"/>
    <w:next w:val="a"/>
    <w:autoRedefine/>
    <w:uiPriority w:val="39"/>
    <w:unhideWhenUsed/>
    <w:rsid w:val="00C4056B"/>
    <w:pPr>
      <w:spacing w:after="100"/>
      <w:ind w:left="220"/>
    </w:pPr>
  </w:style>
  <w:style w:type="character" w:styleId="-">
    <w:name w:val="Hyperlink"/>
    <w:basedOn w:val="a0"/>
    <w:uiPriority w:val="99"/>
    <w:unhideWhenUsed/>
    <w:rsid w:val="00C4056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92292746">
      <w:bodyDiv w:val="1"/>
      <w:marLeft w:val="0"/>
      <w:marRight w:val="0"/>
      <w:marTop w:val="0"/>
      <w:marBottom w:val="0"/>
      <w:divBdr>
        <w:top w:val="none" w:sz="0" w:space="0" w:color="auto"/>
        <w:left w:val="none" w:sz="0" w:space="0" w:color="auto"/>
        <w:bottom w:val="none" w:sz="0" w:space="0" w:color="auto"/>
        <w:right w:val="none" w:sz="0" w:space="0" w:color="auto"/>
      </w:divBdr>
    </w:div>
    <w:div w:id="1487211137">
      <w:bodyDiv w:val="1"/>
      <w:marLeft w:val="0"/>
      <w:marRight w:val="0"/>
      <w:marTop w:val="0"/>
      <w:marBottom w:val="0"/>
      <w:divBdr>
        <w:top w:val="none" w:sz="0" w:space="0" w:color="auto"/>
        <w:left w:val="none" w:sz="0" w:space="0" w:color="auto"/>
        <w:bottom w:val="none" w:sz="0" w:space="0" w:color="auto"/>
        <w:right w:val="none" w:sz="0" w:space="0" w:color="auto"/>
      </w:divBdr>
    </w:div>
    <w:div w:id="1520050091">
      <w:bodyDiv w:val="1"/>
      <w:marLeft w:val="0"/>
      <w:marRight w:val="0"/>
      <w:marTop w:val="0"/>
      <w:marBottom w:val="0"/>
      <w:divBdr>
        <w:top w:val="none" w:sz="0" w:space="0" w:color="auto"/>
        <w:left w:val="none" w:sz="0" w:space="0" w:color="auto"/>
        <w:bottom w:val="none" w:sz="0" w:space="0" w:color="auto"/>
        <w:right w:val="none" w:sz="0" w:space="0" w:color="auto"/>
      </w:divBdr>
    </w:div>
    <w:div w:id="1631014792">
      <w:bodyDiv w:val="1"/>
      <w:marLeft w:val="0"/>
      <w:marRight w:val="0"/>
      <w:marTop w:val="0"/>
      <w:marBottom w:val="0"/>
      <w:divBdr>
        <w:top w:val="none" w:sz="0" w:space="0" w:color="auto"/>
        <w:left w:val="none" w:sz="0" w:space="0" w:color="auto"/>
        <w:bottom w:val="none" w:sz="0" w:space="0" w:color="auto"/>
        <w:right w:val="none" w:sz="0" w:space="0" w:color="auto"/>
      </w:divBdr>
    </w:div>
    <w:div w:id="1652557644">
      <w:bodyDiv w:val="1"/>
      <w:marLeft w:val="0"/>
      <w:marRight w:val="0"/>
      <w:marTop w:val="0"/>
      <w:marBottom w:val="0"/>
      <w:divBdr>
        <w:top w:val="none" w:sz="0" w:space="0" w:color="auto"/>
        <w:left w:val="none" w:sz="0" w:space="0" w:color="auto"/>
        <w:bottom w:val="none" w:sz="0" w:space="0" w:color="auto"/>
        <w:right w:val="none" w:sz="0" w:space="0" w:color="auto"/>
      </w:divBdr>
    </w:div>
    <w:div w:id="199979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D0A734-A8F8-422C-9052-1E7D6414318D}"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l-GR"/>
        </a:p>
      </dgm:t>
    </dgm:pt>
    <dgm:pt modelId="{A6F07543-E6E2-4DF0-B9B2-3A07413D7340}">
      <dgm:prSet phldrT="[Κείμενο]"/>
      <dgm:spPr/>
      <dgm:t>
        <a:bodyPr/>
        <a:lstStyle/>
        <a:p>
          <a:r>
            <a:rPr lang="el-GR"/>
            <a:t>Αντώνης  Ιωάννα</a:t>
          </a:r>
        </a:p>
      </dgm:t>
    </dgm:pt>
    <dgm:pt modelId="{6AD96D66-E47E-413B-8120-449467CCA73B}" type="parTrans" cxnId="{F3A9F660-AE61-4A8F-A814-B2F5EDEF990F}">
      <dgm:prSet/>
      <dgm:spPr/>
      <dgm:t>
        <a:bodyPr/>
        <a:lstStyle/>
        <a:p>
          <a:endParaRPr lang="el-GR"/>
        </a:p>
      </dgm:t>
    </dgm:pt>
    <dgm:pt modelId="{82975FA7-521A-4CA1-B996-41344E160E38}" type="sibTrans" cxnId="{F3A9F660-AE61-4A8F-A814-B2F5EDEF990F}">
      <dgm:prSet/>
      <dgm:spPr/>
      <dgm:t>
        <a:bodyPr/>
        <a:lstStyle/>
        <a:p>
          <a:endParaRPr lang="el-GR"/>
        </a:p>
      </dgm:t>
    </dgm:pt>
    <dgm:pt modelId="{7716FAA6-2D33-493C-A838-CDC576EA1352}">
      <dgm:prSet phldrT="[Κείμενο]"/>
      <dgm:spPr/>
      <dgm:t>
        <a:bodyPr/>
        <a:lstStyle/>
        <a:p>
          <a:r>
            <a:rPr lang="el-GR"/>
            <a:t>Γιάννης</a:t>
          </a:r>
        </a:p>
      </dgm:t>
    </dgm:pt>
    <dgm:pt modelId="{86B9190B-6D0A-47DF-A8A7-379DA2391B1D}" type="parTrans" cxnId="{87D7A261-39E2-4335-BB46-33717D838767}">
      <dgm:prSet/>
      <dgm:spPr/>
      <dgm:t>
        <a:bodyPr/>
        <a:lstStyle/>
        <a:p>
          <a:endParaRPr lang="el-GR"/>
        </a:p>
      </dgm:t>
    </dgm:pt>
    <dgm:pt modelId="{CA1CBB8B-F993-4B8C-82B8-EF3BAD4A6688}" type="sibTrans" cxnId="{87D7A261-39E2-4335-BB46-33717D838767}">
      <dgm:prSet/>
      <dgm:spPr/>
      <dgm:t>
        <a:bodyPr/>
        <a:lstStyle/>
        <a:p>
          <a:endParaRPr lang="el-GR"/>
        </a:p>
      </dgm:t>
    </dgm:pt>
    <dgm:pt modelId="{875A5953-AE3F-4D7D-A9B3-A4FB9D098E13}">
      <dgm:prSet phldrT="[Κείμενο]"/>
      <dgm:spPr/>
      <dgm:t>
        <a:bodyPr/>
        <a:lstStyle/>
        <a:p>
          <a:r>
            <a:rPr lang="el-GR"/>
            <a:t>Στέλλα</a:t>
          </a:r>
        </a:p>
      </dgm:t>
    </dgm:pt>
    <dgm:pt modelId="{2818DC4B-3E95-4D4A-806F-83A70E996CC1}" type="parTrans" cxnId="{A702FFCC-9C3D-43BB-B4D9-94F3D2A55B62}">
      <dgm:prSet/>
      <dgm:spPr/>
      <dgm:t>
        <a:bodyPr/>
        <a:lstStyle/>
        <a:p>
          <a:endParaRPr lang="el-GR"/>
        </a:p>
      </dgm:t>
    </dgm:pt>
    <dgm:pt modelId="{1EE83A6B-79C5-48FC-9477-3468CD22B52E}" type="sibTrans" cxnId="{A702FFCC-9C3D-43BB-B4D9-94F3D2A55B62}">
      <dgm:prSet/>
      <dgm:spPr/>
      <dgm:t>
        <a:bodyPr/>
        <a:lstStyle/>
        <a:p>
          <a:endParaRPr lang="el-GR"/>
        </a:p>
      </dgm:t>
    </dgm:pt>
    <dgm:pt modelId="{675F831D-5BB7-40D3-8F8A-CB60C213536B}">
      <dgm:prSet phldrT="[Κείμενο]"/>
      <dgm:spPr/>
      <dgm:t>
        <a:bodyPr/>
        <a:lstStyle/>
        <a:p>
          <a:r>
            <a:rPr lang="el-GR"/>
            <a:t>Γιάννης Γεωργία</a:t>
          </a:r>
        </a:p>
      </dgm:t>
    </dgm:pt>
    <dgm:pt modelId="{BC2B3C9D-1840-4D84-9F96-75E51E211DB3}" type="parTrans" cxnId="{7F4C2D8B-405C-45EA-A8A4-F876188C6D67}">
      <dgm:prSet/>
      <dgm:spPr/>
      <dgm:t>
        <a:bodyPr/>
        <a:lstStyle/>
        <a:p>
          <a:endParaRPr lang="el-GR"/>
        </a:p>
      </dgm:t>
    </dgm:pt>
    <dgm:pt modelId="{43C3691B-B1A8-4BFB-8B04-22BD1DE81DF7}" type="sibTrans" cxnId="{7F4C2D8B-405C-45EA-A8A4-F876188C6D67}">
      <dgm:prSet/>
      <dgm:spPr/>
      <dgm:t>
        <a:bodyPr/>
        <a:lstStyle/>
        <a:p>
          <a:endParaRPr lang="el-GR"/>
        </a:p>
      </dgm:t>
    </dgm:pt>
    <dgm:pt modelId="{06A43D78-D43D-453D-90E1-2404E0CBBC7B}">
      <dgm:prSet phldrT="[Κείμενο]"/>
      <dgm:spPr/>
      <dgm:t>
        <a:bodyPr/>
        <a:lstStyle/>
        <a:p>
          <a:r>
            <a:rPr lang="el-GR"/>
            <a:t>Χαρίκλεια</a:t>
          </a:r>
        </a:p>
      </dgm:t>
    </dgm:pt>
    <dgm:pt modelId="{67091349-824B-4FAA-91E0-817D997A4FE2}" type="parTrans" cxnId="{39B9058C-4836-43E5-BCBC-C9145C68D2C9}">
      <dgm:prSet/>
      <dgm:spPr/>
      <dgm:t>
        <a:bodyPr/>
        <a:lstStyle/>
        <a:p>
          <a:endParaRPr lang="el-GR"/>
        </a:p>
      </dgm:t>
    </dgm:pt>
    <dgm:pt modelId="{50F7A5DB-0D9B-45C6-9B22-CF1B947A993F}" type="sibTrans" cxnId="{39B9058C-4836-43E5-BCBC-C9145C68D2C9}">
      <dgm:prSet/>
      <dgm:spPr/>
      <dgm:t>
        <a:bodyPr/>
        <a:lstStyle/>
        <a:p>
          <a:endParaRPr lang="el-GR"/>
        </a:p>
      </dgm:t>
    </dgm:pt>
    <dgm:pt modelId="{CEB80E6B-FAEB-49ED-B88A-99B60E7F5295}">
      <dgm:prSet phldrT="[Κείμενο]"/>
      <dgm:spPr/>
      <dgm:t>
        <a:bodyPr/>
        <a:lstStyle/>
        <a:p>
          <a:r>
            <a:rPr lang="el-GR"/>
            <a:t>Σοφία</a:t>
          </a:r>
        </a:p>
      </dgm:t>
    </dgm:pt>
    <dgm:pt modelId="{7C5048B1-B843-4461-B172-26A9C1BF8E6B}" type="parTrans" cxnId="{D4C6745E-5585-478B-93F5-8793C4E04369}">
      <dgm:prSet/>
      <dgm:spPr/>
      <dgm:t>
        <a:bodyPr/>
        <a:lstStyle/>
        <a:p>
          <a:endParaRPr lang="el-GR"/>
        </a:p>
      </dgm:t>
    </dgm:pt>
    <dgm:pt modelId="{B2916F9D-70F0-4C4A-BB53-DFEAC97C6085}" type="sibTrans" cxnId="{D4C6745E-5585-478B-93F5-8793C4E04369}">
      <dgm:prSet/>
      <dgm:spPr/>
      <dgm:t>
        <a:bodyPr/>
        <a:lstStyle/>
        <a:p>
          <a:endParaRPr lang="el-GR"/>
        </a:p>
      </dgm:t>
    </dgm:pt>
    <dgm:pt modelId="{BCC7B60C-F24C-4F35-BBBE-7FAFD93605ED}">
      <dgm:prSet phldrT="[Κείμενο]"/>
      <dgm:spPr/>
      <dgm:t>
        <a:bodyPr/>
        <a:lstStyle/>
        <a:p>
          <a:r>
            <a:rPr lang="el-GR"/>
            <a:t>Αθηνά</a:t>
          </a:r>
        </a:p>
      </dgm:t>
    </dgm:pt>
    <dgm:pt modelId="{88B8C427-08FE-4F32-A139-E543D6F994A6}" type="parTrans" cxnId="{58ACA8B5-0382-497A-A236-A2C45957E8F9}">
      <dgm:prSet/>
      <dgm:spPr/>
      <dgm:t>
        <a:bodyPr/>
        <a:lstStyle/>
        <a:p>
          <a:endParaRPr lang="el-GR"/>
        </a:p>
      </dgm:t>
    </dgm:pt>
    <dgm:pt modelId="{E11AD8EE-8483-4087-A2C9-D1577BEDE15B}" type="sibTrans" cxnId="{58ACA8B5-0382-497A-A236-A2C45957E8F9}">
      <dgm:prSet/>
      <dgm:spPr/>
      <dgm:t>
        <a:bodyPr/>
        <a:lstStyle/>
        <a:p>
          <a:endParaRPr lang="el-GR"/>
        </a:p>
      </dgm:t>
    </dgm:pt>
    <dgm:pt modelId="{FCCC8093-B50E-4A3F-9425-7F411EB4D2DB}">
      <dgm:prSet phldrT="[Κείμενο]"/>
      <dgm:spPr/>
      <dgm:t>
        <a:bodyPr/>
        <a:lstStyle/>
        <a:p>
          <a:r>
            <a:rPr lang="el-GR"/>
            <a:t>Γιάννης Χαρίκλεια</a:t>
          </a:r>
        </a:p>
      </dgm:t>
    </dgm:pt>
    <dgm:pt modelId="{114289CC-8809-44DE-8F18-63963691702F}" type="parTrans" cxnId="{C538ACDB-632C-4CB3-B7AC-28A16A370723}">
      <dgm:prSet/>
      <dgm:spPr/>
    </dgm:pt>
    <dgm:pt modelId="{536390B3-257A-478B-A670-078591F9D65E}" type="sibTrans" cxnId="{C538ACDB-632C-4CB3-B7AC-28A16A370723}">
      <dgm:prSet/>
      <dgm:spPr/>
    </dgm:pt>
    <dgm:pt modelId="{2A403592-40D6-40A3-A8CF-0506270AFF6E}">
      <dgm:prSet phldrT="[Κείμενο]"/>
      <dgm:spPr/>
      <dgm:t>
        <a:bodyPr/>
        <a:lstStyle/>
        <a:p>
          <a:r>
            <a:rPr lang="el-GR"/>
            <a:t>Ιωάννα</a:t>
          </a:r>
        </a:p>
      </dgm:t>
    </dgm:pt>
    <dgm:pt modelId="{675C26FF-955C-4659-8066-F0F30007B040}" type="parTrans" cxnId="{0A069002-843C-4297-8A0B-F5D212D3025A}">
      <dgm:prSet/>
      <dgm:spPr/>
    </dgm:pt>
    <dgm:pt modelId="{C6CC00E6-5239-4C98-9525-4ACC473C4FE7}" type="sibTrans" cxnId="{0A069002-843C-4297-8A0B-F5D212D3025A}">
      <dgm:prSet/>
      <dgm:spPr/>
    </dgm:pt>
    <dgm:pt modelId="{C32C696C-8286-4032-8C55-DA2CE26DF469}">
      <dgm:prSet phldrT="[Κείμενο]"/>
      <dgm:spPr/>
      <dgm:t>
        <a:bodyPr/>
        <a:lstStyle/>
        <a:p>
          <a:r>
            <a:rPr lang="el-GR"/>
            <a:t>Γεωργία</a:t>
          </a:r>
        </a:p>
      </dgm:t>
    </dgm:pt>
    <dgm:pt modelId="{55D8164F-9EAF-44CB-B7AD-2964F86B796E}" type="parTrans" cxnId="{C2450DD5-2600-48B6-B9F4-05083563DC80}">
      <dgm:prSet/>
      <dgm:spPr/>
    </dgm:pt>
    <dgm:pt modelId="{A8F464A9-4BAC-4147-B4ED-92D718205043}" type="sibTrans" cxnId="{C2450DD5-2600-48B6-B9F4-05083563DC80}">
      <dgm:prSet/>
      <dgm:spPr/>
    </dgm:pt>
    <dgm:pt modelId="{F1C4CDB0-FF9D-42A9-828A-3D7AB5373731}">
      <dgm:prSet phldrT="[Κείμενο]"/>
      <dgm:spPr/>
      <dgm:t>
        <a:bodyPr/>
        <a:lstStyle/>
        <a:p>
          <a:r>
            <a:rPr lang="el-GR"/>
            <a:t>Αντώνης</a:t>
          </a:r>
        </a:p>
      </dgm:t>
    </dgm:pt>
    <dgm:pt modelId="{28495726-E401-43D3-A949-4B10C3FD8145}" type="parTrans" cxnId="{818C4BF4-C897-4981-A9EF-813CFD901675}">
      <dgm:prSet/>
      <dgm:spPr/>
    </dgm:pt>
    <dgm:pt modelId="{DC54A0F3-8C77-4E04-8E93-FC029D695800}" type="sibTrans" cxnId="{818C4BF4-C897-4981-A9EF-813CFD901675}">
      <dgm:prSet/>
      <dgm:spPr/>
    </dgm:pt>
    <dgm:pt modelId="{12604F6D-7C5F-4CD4-ACE6-3F74F07B71C0}">
      <dgm:prSet phldrT="[Κείμενο]"/>
      <dgm:spPr/>
      <dgm:t>
        <a:bodyPr/>
        <a:lstStyle/>
        <a:p>
          <a:r>
            <a:rPr lang="el-GR"/>
            <a:t>Δημήτρης</a:t>
          </a:r>
        </a:p>
      </dgm:t>
    </dgm:pt>
    <dgm:pt modelId="{C809399A-8AE3-4553-8049-C3170CC7A5E9}" type="parTrans" cxnId="{2B1D609D-8741-4D2E-8500-9DB16E6117CE}">
      <dgm:prSet/>
      <dgm:spPr/>
    </dgm:pt>
    <dgm:pt modelId="{9EC8E989-3582-4027-9C0F-7B38B6103360}" type="sibTrans" cxnId="{2B1D609D-8741-4D2E-8500-9DB16E6117CE}">
      <dgm:prSet/>
      <dgm:spPr/>
    </dgm:pt>
    <dgm:pt modelId="{9B782DD6-4827-4F4A-BF90-A150DFFAAF21}">
      <dgm:prSet phldrT="[Κείμενο]"/>
      <dgm:spPr/>
      <dgm:t>
        <a:bodyPr/>
        <a:lstStyle/>
        <a:p>
          <a:r>
            <a:rPr lang="el-GR"/>
            <a:t>Παυλίνα</a:t>
          </a:r>
        </a:p>
      </dgm:t>
    </dgm:pt>
    <dgm:pt modelId="{C0DA2438-277E-4B43-99D0-EBD37AA73EAE}" type="parTrans" cxnId="{AE3F7B1B-C040-4CC5-91F9-E7966D76CD19}">
      <dgm:prSet/>
      <dgm:spPr/>
    </dgm:pt>
    <dgm:pt modelId="{6D182B24-6E89-43E5-88C9-3D31D1A513F1}" type="sibTrans" cxnId="{AE3F7B1B-C040-4CC5-91F9-E7966D76CD19}">
      <dgm:prSet/>
      <dgm:spPr/>
    </dgm:pt>
    <dgm:pt modelId="{3EC68914-F34A-43F6-8A4F-455A1BF98DC2}" type="pres">
      <dgm:prSet presAssocID="{5ED0A734-A8F8-422C-9052-1E7D6414318D}" presName="diagram" presStyleCnt="0">
        <dgm:presLayoutVars>
          <dgm:chPref val="1"/>
          <dgm:dir/>
          <dgm:animOne val="branch"/>
          <dgm:animLvl val="lvl"/>
          <dgm:resizeHandles/>
        </dgm:presLayoutVars>
      </dgm:prSet>
      <dgm:spPr/>
    </dgm:pt>
    <dgm:pt modelId="{096489E2-3789-4AA3-B8FB-5B716C659650}" type="pres">
      <dgm:prSet presAssocID="{A6F07543-E6E2-4DF0-B9B2-3A07413D7340}" presName="root" presStyleCnt="0"/>
      <dgm:spPr/>
    </dgm:pt>
    <dgm:pt modelId="{E6A3D1AB-7150-4012-9616-E3A817DAD73A}" type="pres">
      <dgm:prSet presAssocID="{A6F07543-E6E2-4DF0-B9B2-3A07413D7340}" presName="rootComposite" presStyleCnt="0"/>
      <dgm:spPr/>
    </dgm:pt>
    <dgm:pt modelId="{C39BB37D-776B-409F-9287-403C194D77FF}" type="pres">
      <dgm:prSet presAssocID="{A6F07543-E6E2-4DF0-B9B2-3A07413D7340}" presName="rootText" presStyleLbl="node1" presStyleIdx="0" presStyleCnt="3"/>
      <dgm:spPr/>
      <dgm:t>
        <a:bodyPr/>
        <a:lstStyle/>
        <a:p>
          <a:endParaRPr lang="el-GR"/>
        </a:p>
      </dgm:t>
    </dgm:pt>
    <dgm:pt modelId="{70581258-11EC-497D-8AD6-0AA0A3A40CF7}" type="pres">
      <dgm:prSet presAssocID="{A6F07543-E6E2-4DF0-B9B2-3A07413D7340}" presName="rootConnector" presStyleLbl="node1" presStyleIdx="0" presStyleCnt="3"/>
      <dgm:spPr/>
    </dgm:pt>
    <dgm:pt modelId="{C0C2E887-B5DC-46D3-9390-C33AFE795A08}" type="pres">
      <dgm:prSet presAssocID="{A6F07543-E6E2-4DF0-B9B2-3A07413D7340}" presName="childShape" presStyleCnt="0"/>
      <dgm:spPr/>
    </dgm:pt>
    <dgm:pt modelId="{5A2E9EFE-B2FA-4615-B942-64C76CB97B91}" type="pres">
      <dgm:prSet presAssocID="{86B9190B-6D0A-47DF-A8A7-379DA2391B1D}" presName="Name13" presStyleLbl="parChTrans1D2" presStyleIdx="0" presStyleCnt="10"/>
      <dgm:spPr/>
    </dgm:pt>
    <dgm:pt modelId="{C9614EB4-D459-4F9E-981A-1297D134A9AF}" type="pres">
      <dgm:prSet presAssocID="{7716FAA6-2D33-493C-A838-CDC576EA1352}" presName="childText" presStyleLbl="bgAcc1" presStyleIdx="0" presStyleCnt="10">
        <dgm:presLayoutVars>
          <dgm:bulletEnabled val="1"/>
        </dgm:presLayoutVars>
      </dgm:prSet>
      <dgm:spPr/>
      <dgm:t>
        <a:bodyPr/>
        <a:lstStyle/>
        <a:p>
          <a:endParaRPr lang="el-GR"/>
        </a:p>
      </dgm:t>
    </dgm:pt>
    <dgm:pt modelId="{217AC0B9-2D0B-4094-AE5E-40CB5EC08FE8}" type="pres">
      <dgm:prSet presAssocID="{2818DC4B-3E95-4D4A-806F-83A70E996CC1}" presName="Name13" presStyleLbl="parChTrans1D2" presStyleIdx="1" presStyleCnt="10"/>
      <dgm:spPr/>
    </dgm:pt>
    <dgm:pt modelId="{C5692852-8D36-42B1-B65E-66FC07FD42F1}" type="pres">
      <dgm:prSet presAssocID="{875A5953-AE3F-4D7D-A9B3-A4FB9D098E13}" presName="childText" presStyleLbl="bgAcc1" presStyleIdx="1" presStyleCnt="10">
        <dgm:presLayoutVars>
          <dgm:bulletEnabled val="1"/>
        </dgm:presLayoutVars>
      </dgm:prSet>
      <dgm:spPr/>
      <dgm:t>
        <a:bodyPr/>
        <a:lstStyle/>
        <a:p>
          <a:endParaRPr lang="el-GR"/>
        </a:p>
      </dgm:t>
    </dgm:pt>
    <dgm:pt modelId="{0EA6AD37-6EF2-401B-83FD-699F22183361}" type="pres">
      <dgm:prSet presAssocID="{88B8C427-08FE-4F32-A139-E543D6F994A6}" presName="Name13" presStyleLbl="parChTrans1D2" presStyleIdx="2" presStyleCnt="10"/>
      <dgm:spPr/>
    </dgm:pt>
    <dgm:pt modelId="{F7DA7898-1AE2-41F2-992F-27E11BEFE4C6}" type="pres">
      <dgm:prSet presAssocID="{BCC7B60C-F24C-4F35-BBBE-7FAFD93605ED}" presName="childText" presStyleLbl="bgAcc1" presStyleIdx="2" presStyleCnt="10">
        <dgm:presLayoutVars>
          <dgm:bulletEnabled val="1"/>
        </dgm:presLayoutVars>
      </dgm:prSet>
      <dgm:spPr/>
    </dgm:pt>
    <dgm:pt modelId="{A5189617-91FC-4CB1-8EA5-863DAB476F2B}" type="pres">
      <dgm:prSet presAssocID="{FCCC8093-B50E-4A3F-9425-7F411EB4D2DB}" presName="root" presStyleCnt="0"/>
      <dgm:spPr/>
    </dgm:pt>
    <dgm:pt modelId="{1F72E6E7-86EB-4A0B-8637-EB68B5A5D6C2}" type="pres">
      <dgm:prSet presAssocID="{FCCC8093-B50E-4A3F-9425-7F411EB4D2DB}" presName="rootComposite" presStyleCnt="0"/>
      <dgm:spPr/>
    </dgm:pt>
    <dgm:pt modelId="{6BEDCAFC-ED68-482D-AC49-689E9ADFEF1D}" type="pres">
      <dgm:prSet presAssocID="{FCCC8093-B50E-4A3F-9425-7F411EB4D2DB}" presName="rootText" presStyleLbl="node1" presStyleIdx="1" presStyleCnt="3"/>
      <dgm:spPr/>
      <dgm:t>
        <a:bodyPr/>
        <a:lstStyle/>
        <a:p>
          <a:endParaRPr lang="el-GR"/>
        </a:p>
      </dgm:t>
    </dgm:pt>
    <dgm:pt modelId="{930CC0D7-5C18-4E30-9E9F-8E38790D3858}" type="pres">
      <dgm:prSet presAssocID="{FCCC8093-B50E-4A3F-9425-7F411EB4D2DB}" presName="rootConnector" presStyleLbl="node1" presStyleIdx="1" presStyleCnt="3"/>
      <dgm:spPr/>
    </dgm:pt>
    <dgm:pt modelId="{90728FDC-EF05-4572-BEB4-62A13ABCC8DF}" type="pres">
      <dgm:prSet presAssocID="{FCCC8093-B50E-4A3F-9425-7F411EB4D2DB}" presName="childShape" presStyleCnt="0"/>
      <dgm:spPr/>
    </dgm:pt>
    <dgm:pt modelId="{0593E0CA-0A62-4A0F-92F1-C100C84E915F}" type="pres">
      <dgm:prSet presAssocID="{675C26FF-955C-4659-8066-F0F30007B040}" presName="Name13" presStyleLbl="parChTrans1D2" presStyleIdx="3" presStyleCnt="10"/>
      <dgm:spPr/>
    </dgm:pt>
    <dgm:pt modelId="{B2126749-F851-4569-9696-0BC50531069B}" type="pres">
      <dgm:prSet presAssocID="{2A403592-40D6-40A3-A8CF-0506270AFF6E}" presName="childText" presStyleLbl="bgAcc1" presStyleIdx="3" presStyleCnt="10">
        <dgm:presLayoutVars>
          <dgm:bulletEnabled val="1"/>
        </dgm:presLayoutVars>
      </dgm:prSet>
      <dgm:spPr/>
    </dgm:pt>
    <dgm:pt modelId="{71B0F8A3-1D7A-44CF-910F-C9AAE9FE47C7}" type="pres">
      <dgm:prSet presAssocID="{55D8164F-9EAF-44CB-B7AD-2964F86B796E}" presName="Name13" presStyleLbl="parChTrans1D2" presStyleIdx="4" presStyleCnt="10"/>
      <dgm:spPr/>
    </dgm:pt>
    <dgm:pt modelId="{DE603F51-AA37-40B3-A775-2DB148011EAB}" type="pres">
      <dgm:prSet presAssocID="{C32C696C-8286-4032-8C55-DA2CE26DF469}" presName="childText" presStyleLbl="bgAcc1" presStyleIdx="4" presStyleCnt="10">
        <dgm:presLayoutVars>
          <dgm:bulletEnabled val="1"/>
        </dgm:presLayoutVars>
      </dgm:prSet>
      <dgm:spPr/>
    </dgm:pt>
    <dgm:pt modelId="{B849EA56-B9A8-42F6-927D-619991EE2FF8}" type="pres">
      <dgm:prSet presAssocID="{28495726-E401-43D3-A949-4B10C3FD8145}" presName="Name13" presStyleLbl="parChTrans1D2" presStyleIdx="5" presStyleCnt="10"/>
      <dgm:spPr/>
    </dgm:pt>
    <dgm:pt modelId="{207CA1ED-9200-4EF7-BB8F-7C045EE4FA23}" type="pres">
      <dgm:prSet presAssocID="{F1C4CDB0-FF9D-42A9-828A-3D7AB5373731}" presName="childText" presStyleLbl="bgAcc1" presStyleIdx="5" presStyleCnt="10">
        <dgm:presLayoutVars>
          <dgm:bulletEnabled val="1"/>
        </dgm:presLayoutVars>
      </dgm:prSet>
      <dgm:spPr/>
    </dgm:pt>
    <dgm:pt modelId="{84BDF9E2-DC5E-4503-A2BB-526A15C35EFA}" type="pres">
      <dgm:prSet presAssocID="{C809399A-8AE3-4553-8049-C3170CC7A5E9}" presName="Name13" presStyleLbl="parChTrans1D2" presStyleIdx="6" presStyleCnt="10"/>
      <dgm:spPr/>
    </dgm:pt>
    <dgm:pt modelId="{B6713F1D-BBF6-4A69-B329-4E887FEB42AF}" type="pres">
      <dgm:prSet presAssocID="{12604F6D-7C5F-4CD4-ACE6-3F74F07B71C0}" presName="childText" presStyleLbl="bgAcc1" presStyleIdx="6" presStyleCnt="10">
        <dgm:presLayoutVars>
          <dgm:bulletEnabled val="1"/>
        </dgm:presLayoutVars>
      </dgm:prSet>
      <dgm:spPr/>
    </dgm:pt>
    <dgm:pt modelId="{47D05DB9-CD38-4466-86DB-904631162A1E}" type="pres">
      <dgm:prSet presAssocID="{C0DA2438-277E-4B43-99D0-EBD37AA73EAE}" presName="Name13" presStyleLbl="parChTrans1D2" presStyleIdx="7" presStyleCnt="10"/>
      <dgm:spPr/>
    </dgm:pt>
    <dgm:pt modelId="{0C6BC1DB-37EE-4FA0-B94A-E6A245D1AF63}" type="pres">
      <dgm:prSet presAssocID="{9B782DD6-4827-4F4A-BF90-A150DFFAAF21}" presName="childText" presStyleLbl="bgAcc1" presStyleIdx="7" presStyleCnt="10">
        <dgm:presLayoutVars>
          <dgm:bulletEnabled val="1"/>
        </dgm:presLayoutVars>
      </dgm:prSet>
      <dgm:spPr/>
    </dgm:pt>
    <dgm:pt modelId="{8EAD0F9A-7437-4F55-B355-3C005E3D8EA9}" type="pres">
      <dgm:prSet presAssocID="{675F831D-5BB7-40D3-8F8A-CB60C213536B}" presName="root" presStyleCnt="0"/>
      <dgm:spPr/>
    </dgm:pt>
    <dgm:pt modelId="{A1576FD0-7D23-425D-B60D-0B955BC678BF}" type="pres">
      <dgm:prSet presAssocID="{675F831D-5BB7-40D3-8F8A-CB60C213536B}" presName="rootComposite" presStyleCnt="0"/>
      <dgm:spPr/>
    </dgm:pt>
    <dgm:pt modelId="{029162D5-50E5-483F-85FA-7D528553352C}" type="pres">
      <dgm:prSet presAssocID="{675F831D-5BB7-40D3-8F8A-CB60C213536B}" presName="rootText" presStyleLbl="node1" presStyleIdx="2" presStyleCnt="3"/>
      <dgm:spPr/>
      <dgm:t>
        <a:bodyPr/>
        <a:lstStyle/>
        <a:p>
          <a:endParaRPr lang="el-GR"/>
        </a:p>
      </dgm:t>
    </dgm:pt>
    <dgm:pt modelId="{85F3D285-7469-42C9-A277-69FF9E4261D9}" type="pres">
      <dgm:prSet presAssocID="{675F831D-5BB7-40D3-8F8A-CB60C213536B}" presName="rootConnector" presStyleLbl="node1" presStyleIdx="2" presStyleCnt="3"/>
      <dgm:spPr/>
    </dgm:pt>
    <dgm:pt modelId="{F375484D-AF87-4D9A-A9BA-45CC07230BCB}" type="pres">
      <dgm:prSet presAssocID="{675F831D-5BB7-40D3-8F8A-CB60C213536B}" presName="childShape" presStyleCnt="0"/>
      <dgm:spPr/>
    </dgm:pt>
    <dgm:pt modelId="{4C062153-FF75-4A9D-83AD-4D30A559FD47}" type="pres">
      <dgm:prSet presAssocID="{67091349-824B-4FAA-91E0-817D997A4FE2}" presName="Name13" presStyleLbl="parChTrans1D2" presStyleIdx="8" presStyleCnt="10"/>
      <dgm:spPr/>
    </dgm:pt>
    <dgm:pt modelId="{B539918D-63C0-4F00-8FAB-0535426B01E3}" type="pres">
      <dgm:prSet presAssocID="{06A43D78-D43D-453D-90E1-2404E0CBBC7B}" presName="childText" presStyleLbl="bgAcc1" presStyleIdx="8" presStyleCnt="10">
        <dgm:presLayoutVars>
          <dgm:bulletEnabled val="1"/>
        </dgm:presLayoutVars>
      </dgm:prSet>
      <dgm:spPr/>
    </dgm:pt>
    <dgm:pt modelId="{9DBFAE1D-1373-4822-B8AA-CC7C858873BD}" type="pres">
      <dgm:prSet presAssocID="{7C5048B1-B843-4461-B172-26A9C1BF8E6B}" presName="Name13" presStyleLbl="parChTrans1D2" presStyleIdx="9" presStyleCnt="10"/>
      <dgm:spPr/>
    </dgm:pt>
    <dgm:pt modelId="{9DB38D26-569B-48BB-82FD-8D66C3A6B421}" type="pres">
      <dgm:prSet presAssocID="{CEB80E6B-FAEB-49ED-B88A-99B60E7F5295}" presName="childText" presStyleLbl="bgAcc1" presStyleIdx="9" presStyleCnt="10">
        <dgm:presLayoutVars>
          <dgm:bulletEnabled val="1"/>
        </dgm:presLayoutVars>
      </dgm:prSet>
      <dgm:spPr/>
    </dgm:pt>
  </dgm:ptLst>
  <dgm:cxnLst>
    <dgm:cxn modelId="{818C4BF4-C897-4981-A9EF-813CFD901675}" srcId="{FCCC8093-B50E-4A3F-9425-7F411EB4D2DB}" destId="{F1C4CDB0-FF9D-42A9-828A-3D7AB5373731}" srcOrd="2" destOrd="0" parTransId="{28495726-E401-43D3-A949-4B10C3FD8145}" sibTransId="{DC54A0F3-8C77-4E04-8E93-FC029D695800}"/>
    <dgm:cxn modelId="{B105595D-35EE-4C72-96BF-4518FA2482CC}" type="presOf" srcId="{875A5953-AE3F-4D7D-A9B3-A4FB9D098E13}" destId="{C5692852-8D36-42B1-B65E-66FC07FD42F1}" srcOrd="0" destOrd="0" presId="urn:microsoft.com/office/officeart/2005/8/layout/hierarchy3"/>
    <dgm:cxn modelId="{58ACA8B5-0382-497A-A236-A2C45957E8F9}" srcId="{A6F07543-E6E2-4DF0-B9B2-3A07413D7340}" destId="{BCC7B60C-F24C-4F35-BBBE-7FAFD93605ED}" srcOrd="2" destOrd="0" parTransId="{88B8C427-08FE-4F32-A139-E543D6F994A6}" sibTransId="{E11AD8EE-8483-4087-A2C9-D1577BEDE15B}"/>
    <dgm:cxn modelId="{9230CD19-515D-43B1-8A0F-0441FC30E230}" type="presOf" srcId="{7C5048B1-B843-4461-B172-26A9C1BF8E6B}" destId="{9DBFAE1D-1373-4822-B8AA-CC7C858873BD}" srcOrd="0" destOrd="0" presId="urn:microsoft.com/office/officeart/2005/8/layout/hierarchy3"/>
    <dgm:cxn modelId="{7E019FD0-D2A6-4CD8-AC2F-C33755B805CB}" type="presOf" srcId="{C809399A-8AE3-4553-8049-C3170CC7A5E9}" destId="{84BDF9E2-DC5E-4503-A2BB-526A15C35EFA}" srcOrd="0" destOrd="0" presId="urn:microsoft.com/office/officeart/2005/8/layout/hierarchy3"/>
    <dgm:cxn modelId="{C538ACDB-632C-4CB3-B7AC-28A16A370723}" srcId="{5ED0A734-A8F8-422C-9052-1E7D6414318D}" destId="{FCCC8093-B50E-4A3F-9425-7F411EB4D2DB}" srcOrd="1" destOrd="0" parTransId="{114289CC-8809-44DE-8F18-63963691702F}" sibTransId="{536390B3-257A-478B-A670-078591F9D65E}"/>
    <dgm:cxn modelId="{5ABFBCF2-6234-4C1D-9EB8-A2653D7FF452}" type="presOf" srcId="{BCC7B60C-F24C-4F35-BBBE-7FAFD93605ED}" destId="{F7DA7898-1AE2-41F2-992F-27E11BEFE4C6}" srcOrd="0" destOrd="0" presId="urn:microsoft.com/office/officeart/2005/8/layout/hierarchy3"/>
    <dgm:cxn modelId="{D26BFE6C-5EC8-4F59-9104-1FCB1508638D}" type="presOf" srcId="{28495726-E401-43D3-A949-4B10C3FD8145}" destId="{B849EA56-B9A8-42F6-927D-619991EE2FF8}" srcOrd="0" destOrd="0" presId="urn:microsoft.com/office/officeart/2005/8/layout/hierarchy3"/>
    <dgm:cxn modelId="{DB624B5B-0918-44DB-AAE5-CFE6A1362AF8}" type="presOf" srcId="{7716FAA6-2D33-493C-A838-CDC576EA1352}" destId="{C9614EB4-D459-4F9E-981A-1297D134A9AF}" srcOrd="0" destOrd="0" presId="urn:microsoft.com/office/officeart/2005/8/layout/hierarchy3"/>
    <dgm:cxn modelId="{9A38A147-B9C0-441F-9E02-5176FAA47048}" type="presOf" srcId="{A6F07543-E6E2-4DF0-B9B2-3A07413D7340}" destId="{70581258-11EC-497D-8AD6-0AA0A3A40CF7}" srcOrd="1" destOrd="0" presId="urn:microsoft.com/office/officeart/2005/8/layout/hierarchy3"/>
    <dgm:cxn modelId="{39B9058C-4836-43E5-BCBC-C9145C68D2C9}" srcId="{675F831D-5BB7-40D3-8F8A-CB60C213536B}" destId="{06A43D78-D43D-453D-90E1-2404E0CBBC7B}" srcOrd="0" destOrd="0" parTransId="{67091349-824B-4FAA-91E0-817D997A4FE2}" sibTransId="{50F7A5DB-0D9B-45C6-9B22-CF1B947A993F}"/>
    <dgm:cxn modelId="{900B1526-55FE-4B81-A2D6-4A691291D031}" type="presOf" srcId="{06A43D78-D43D-453D-90E1-2404E0CBBC7B}" destId="{B539918D-63C0-4F00-8FAB-0535426B01E3}" srcOrd="0" destOrd="0" presId="urn:microsoft.com/office/officeart/2005/8/layout/hierarchy3"/>
    <dgm:cxn modelId="{D4C6745E-5585-478B-93F5-8793C4E04369}" srcId="{675F831D-5BB7-40D3-8F8A-CB60C213536B}" destId="{CEB80E6B-FAEB-49ED-B88A-99B60E7F5295}" srcOrd="1" destOrd="0" parTransId="{7C5048B1-B843-4461-B172-26A9C1BF8E6B}" sibTransId="{B2916F9D-70F0-4C4A-BB53-DFEAC97C6085}"/>
    <dgm:cxn modelId="{48E83382-DCDF-48A8-8946-A758E6B25FC9}" type="presOf" srcId="{5ED0A734-A8F8-422C-9052-1E7D6414318D}" destId="{3EC68914-F34A-43F6-8A4F-455A1BF98DC2}" srcOrd="0" destOrd="0" presId="urn:microsoft.com/office/officeart/2005/8/layout/hierarchy3"/>
    <dgm:cxn modelId="{0A069002-843C-4297-8A0B-F5D212D3025A}" srcId="{FCCC8093-B50E-4A3F-9425-7F411EB4D2DB}" destId="{2A403592-40D6-40A3-A8CF-0506270AFF6E}" srcOrd="0" destOrd="0" parTransId="{675C26FF-955C-4659-8066-F0F30007B040}" sibTransId="{C6CC00E6-5239-4C98-9525-4ACC473C4FE7}"/>
    <dgm:cxn modelId="{9D6D00A5-E06B-4741-9DC2-F4BC5C19EA57}" type="presOf" srcId="{CEB80E6B-FAEB-49ED-B88A-99B60E7F5295}" destId="{9DB38D26-569B-48BB-82FD-8D66C3A6B421}" srcOrd="0" destOrd="0" presId="urn:microsoft.com/office/officeart/2005/8/layout/hierarchy3"/>
    <dgm:cxn modelId="{7F4C2D8B-405C-45EA-A8A4-F876188C6D67}" srcId="{5ED0A734-A8F8-422C-9052-1E7D6414318D}" destId="{675F831D-5BB7-40D3-8F8A-CB60C213536B}" srcOrd="2" destOrd="0" parTransId="{BC2B3C9D-1840-4D84-9F96-75E51E211DB3}" sibTransId="{43C3691B-B1A8-4BFB-8B04-22BD1DE81DF7}"/>
    <dgm:cxn modelId="{B03FC605-595D-497B-9DDE-D016F0AE20B7}" type="presOf" srcId="{55D8164F-9EAF-44CB-B7AD-2964F86B796E}" destId="{71B0F8A3-1D7A-44CF-910F-C9AAE9FE47C7}" srcOrd="0" destOrd="0" presId="urn:microsoft.com/office/officeart/2005/8/layout/hierarchy3"/>
    <dgm:cxn modelId="{8B708F90-300E-48BC-AFA1-B8232B2D13D3}" type="presOf" srcId="{C0DA2438-277E-4B43-99D0-EBD37AA73EAE}" destId="{47D05DB9-CD38-4466-86DB-904631162A1E}" srcOrd="0" destOrd="0" presId="urn:microsoft.com/office/officeart/2005/8/layout/hierarchy3"/>
    <dgm:cxn modelId="{B71BAFBA-D9FE-4D7E-A0F7-E73C424DC9AD}" type="presOf" srcId="{88B8C427-08FE-4F32-A139-E543D6F994A6}" destId="{0EA6AD37-6EF2-401B-83FD-699F22183361}" srcOrd="0" destOrd="0" presId="urn:microsoft.com/office/officeart/2005/8/layout/hierarchy3"/>
    <dgm:cxn modelId="{1AAC604A-C84C-42AE-838D-CA2902592DFA}" type="presOf" srcId="{FCCC8093-B50E-4A3F-9425-7F411EB4D2DB}" destId="{6BEDCAFC-ED68-482D-AC49-689E9ADFEF1D}" srcOrd="0" destOrd="0" presId="urn:microsoft.com/office/officeart/2005/8/layout/hierarchy3"/>
    <dgm:cxn modelId="{FC6EB40B-9CFB-469A-A641-244A24778BDF}" type="presOf" srcId="{9B782DD6-4827-4F4A-BF90-A150DFFAAF21}" destId="{0C6BC1DB-37EE-4FA0-B94A-E6A245D1AF63}" srcOrd="0" destOrd="0" presId="urn:microsoft.com/office/officeart/2005/8/layout/hierarchy3"/>
    <dgm:cxn modelId="{12F86C6D-EA7C-4F88-9BD7-3488A5617840}" type="presOf" srcId="{86B9190B-6D0A-47DF-A8A7-379DA2391B1D}" destId="{5A2E9EFE-B2FA-4615-B942-64C76CB97B91}" srcOrd="0" destOrd="0" presId="urn:microsoft.com/office/officeart/2005/8/layout/hierarchy3"/>
    <dgm:cxn modelId="{A702FFCC-9C3D-43BB-B4D9-94F3D2A55B62}" srcId="{A6F07543-E6E2-4DF0-B9B2-3A07413D7340}" destId="{875A5953-AE3F-4D7D-A9B3-A4FB9D098E13}" srcOrd="1" destOrd="0" parTransId="{2818DC4B-3E95-4D4A-806F-83A70E996CC1}" sibTransId="{1EE83A6B-79C5-48FC-9477-3468CD22B52E}"/>
    <dgm:cxn modelId="{6C9EF4EF-17BC-4713-AEF4-B1E8391FC683}" type="presOf" srcId="{A6F07543-E6E2-4DF0-B9B2-3A07413D7340}" destId="{C39BB37D-776B-409F-9287-403C194D77FF}" srcOrd="0" destOrd="0" presId="urn:microsoft.com/office/officeart/2005/8/layout/hierarchy3"/>
    <dgm:cxn modelId="{F3A9F660-AE61-4A8F-A814-B2F5EDEF990F}" srcId="{5ED0A734-A8F8-422C-9052-1E7D6414318D}" destId="{A6F07543-E6E2-4DF0-B9B2-3A07413D7340}" srcOrd="0" destOrd="0" parTransId="{6AD96D66-E47E-413B-8120-449467CCA73B}" sibTransId="{82975FA7-521A-4CA1-B996-41344E160E38}"/>
    <dgm:cxn modelId="{552690BE-10D4-4B51-B2DE-177859D162AC}" type="presOf" srcId="{F1C4CDB0-FF9D-42A9-828A-3D7AB5373731}" destId="{207CA1ED-9200-4EF7-BB8F-7C045EE4FA23}" srcOrd="0" destOrd="0" presId="urn:microsoft.com/office/officeart/2005/8/layout/hierarchy3"/>
    <dgm:cxn modelId="{F4025609-9E86-4B7D-AA79-D2D6F67C2B8B}" type="presOf" srcId="{67091349-824B-4FAA-91E0-817D997A4FE2}" destId="{4C062153-FF75-4A9D-83AD-4D30A559FD47}" srcOrd="0" destOrd="0" presId="urn:microsoft.com/office/officeart/2005/8/layout/hierarchy3"/>
    <dgm:cxn modelId="{87D7A261-39E2-4335-BB46-33717D838767}" srcId="{A6F07543-E6E2-4DF0-B9B2-3A07413D7340}" destId="{7716FAA6-2D33-493C-A838-CDC576EA1352}" srcOrd="0" destOrd="0" parTransId="{86B9190B-6D0A-47DF-A8A7-379DA2391B1D}" sibTransId="{CA1CBB8B-F993-4B8C-82B8-EF3BAD4A6688}"/>
    <dgm:cxn modelId="{62DBADDA-C873-4DF0-9909-52AE88A45180}" type="presOf" srcId="{675F831D-5BB7-40D3-8F8A-CB60C213536B}" destId="{029162D5-50E5-483F-85FA-7D528553352C}" srcOrd="0" destOrd="0" presId="urn:microsoft.com/office/officeart/2005/8/layout/hierarchy3"/>
    <dgm:cxn modelId="{C2450DD5-2600-48B6-B9F4-05083563DC80}" srcId="{FCCC8093-B50E-4A3F-9425-7F411EB4D2DB}" destId="{C32C696C-8286-4032-8C55-DA2CE26DF469}" srcOrd="1" destOrd="0" parTransId="{55D8164F-9EAF-44CB-B7AD-2964F86B796E}" sibTransId="{A8F464A9-4BAC-4147-B4ED-92D718205043}"/>
    <dgm:cxn modelId="{629C3F0E-408F-49CA-8830-97A0FA813EC2}" type="presOf" srcId="{2A403592-40D6-40A3-A8CF-0506270AFF6E}" destId="{B2126749-F851-4569-9696-0BC50531069B}" srcOrd="0" destOrd="0" presId="urn:microsoft.com/office/officeart/2005/8/layout/hierarchy3"/>
    <dgm:cxn modelId="{9CA3C339-CD73-417C-9414-8A34A1C7BC56}" type="presOf" srcId="{675F831D-5BB7-40D3-8F8A-CB60C213536B}" destId="{85F3D285-7469-42C9-A277-69FF9E4261D9}" srcOrd="1" destOrd="0" presId="urn:microsoft.com/office/officeart/2005/8/layout/hierarchy3"/>
    <dgm:cxn modelId="{E405FE66-0F9E-4351-AD82-230474943B27}" type="presOf" srcId="{FCCC8093-B50E-4A3F-9425-7F411EB4D2DB}" destId="{930CC0D7-5C18-4E30-9E9F-8E38790D3858}" srcOrd="1" destOrd="0" presId="urn:microsoft.com/office/officeart/2005/8/layout/hierarchy3"/>
    <dgm:cxn modelId="{3AD9C9FA-3E91-4D21-87B1-73DFD9047603}" type="presOf" srcId="{2818DC4B-3E95-4D4A-806F-83A70E996CC1}" destId="{217AC0B9-2D0B-4094-AE5E-40CB5EC08FE8}" srcOrd="0" destOrd="0" presId="urn:microsoft.com/office/officeart/2005/8/layout/hierarchy3"/>
    <dgm:cxn modelId="{E2BC94FF-E1D7-491E-9D46-887620865861}" type="presOf" srcId="{12604F6D-7C5F-4CD4-ACE6-3F74F07B71C0}" destId="{B6713F1D-BBF6-4A69-B329-4E887FEB42AF}" srcOrd="0" destOrd="0" presId="urn:microsoft.com/office/officeart/2005/8/layout/hierarchy3"/>
    <dgm:cxn modelId="{5BF128F9-B864-4033-A875-52F67FCDDFAA}" type="presOf" srcId="{675C26FF-955C-4659-8066-F0F30007B040}" destId="{0593E0CA-0A62-4A0F-92F1-C100C84E915F}" srcOrd="0" destOrd="0" presId="urn:microsoft.com/office/officeart/2005/8/layout/hierarchy3"/>
    <dgm:cxn modelId="{5414151E-C47C-43A0-BC49-05382C93B760}" type="presOf" srcId="{C32C696C-8286-4032-8C55-DA2CE26DF469}" destId="{DE603F51-AA37-40B3-A775-2DB148011EAB}" srcOrd="0" destOrd="0" presId="urn:microsoft.com/office/officeart/2005/8/layout/hierarchy3"/>
    <dgm:cxn modelId="{2B1D609D-8741-4D2E-8500-9DB16E6117CE}" srcId="{FCCC8093-B50E-4A3F-9425-7F411EB4D2DB}" destId="{12604F6D-7C5F-4CD4-ACE6-3F74F07B71C0}" srcOrd="3" destOrd="0" parTransId="{C809399A-8AE3-4553-8049-C3170CC7A5E9}" sibTransId="{9EC8E989-3582-4027-9C0F-7B38B6103360}"/>
    <dgm:cxn modelId="{AE3F7B1B-C040-4CC5-91F9-E7966D76CD19}" srcId="{FCCC8093-B50E-4A3F-9425-7F411EB4D2DB}" destId="{9B782DD6-4827-4F4A-BF90-A150DFFAAF21}" srcOrd="4" destOrd="0" parTransId="{C0DA2438-277E-4B43-99D0-EBD37AA73EAE}" sibTransId="{6D182B24-6E89-43E5-88C9-3D31D1A513F1}"/>
    <dgm:cxn modelId="{93D93ABB-C5F9-44B2-9B3F-578B9D89539A}" type="presParOf" srcId="{3EC68914-F34A-43F6-8A4F-455A1BF98DC2}" destId="{096489E2-3789-4AA3-B8FB-5B716C659650}" srcOrd="0" destOrd="0" presId="urn:microsoft.com/office/officeart/2005/8/layout/hierarchy3"/>
    <dgm:cxn modelId="{B63A9364-1B09-40F0-9E86-D934ED99EB3E}" type="presParOf" srcId="{096489E2-3789-4AA3-B8FB-5B716C659650}" destId="{E6A3D1AB-7150-4012-9616-E3A817DAD73A}" srcOrd="0" destOrd="0" presId="urn:microsoft.com/office/officeart/2005/8/layout/hierarchy3"/>
    <dgm:cxn modelId="{355F0693-269B-4D81-888D-37C1C3EE0DEC}" type="presParOf" srcId="{E6A3D1AB-7150-4012-9616-E3A817DAD73A}" destId="{C39BB37D-776B-409F-9287-403C194D77FF}" srcOrd="0" destOrd="0" presId="urn:microsoft.com/office/officeart/2005/8/layout/hierarchy3"/>
    <dgm:cxn modelId="{EED4BB12-12F3-4C52-96E6-DB1BCFDA1083}" type="presParOf" srcId="{E6A3D1AB-7150-4012-9616-E3A817DAD73A}" destId="{70581258-11EC-497D-8AD6-0AA0A3A40CF7}" srcOrd="1" destOrd="0" presId="urn:microsoft.com/office/officeart/2005/8/layout/hierarchy3"/>
    <dgm:cxn modelId="{64674460-786A-4524-B59A-2488BFF1656B}" type="presParOf" srcId="{096489E2-3789-4AA3-B8FB-5B716C659650}" destId="{C0C2E887-B5DC-46D3-9390-C33AFE795A08}" srcOrd="1" destOrd="0" presId="urn:microsoft.com/office/officeart/2005/8/layout/hierarchy3"/>
    <dgm:cxn modelId="{536F8F9B-8A39-4B82-A1F8-174E617C2C37}" type="presParOf" srcId="{C0C2E887-B5DC-46D3-9390-C33AFE795A08}" destId="{5A2E9EFE-B2FA-4615-B942-64C76CB97B91}" srcOrd="0" destOrd="0" presId="urn:microsoft.com/office/officeart/2005/8/layout/hierarchy3"/>
    <dgm:cxn modelId="{F0B121BB-38D2-47BA-AB35-45EAB2BDAEFA}" type="presParOf" srcId="{C0C2E887-B5DC-46D3-9390-C33AFE795A08}" destId="{C9614EB4-D459-4F9E-981A-1297D134A9AF}" srcOrd="1" destOrd="0" presId="urn:microsoft.com/office/officeart/2005/8/layout/hierarchy3"/>
    <dgm:cxn modelId="{3F6C827B-2810-444E-B29F-67AFBE87C502}" type="presParOf" srcId="{C0C2E887-B5DC-46D3-9390-C33AFE795A08}" destId="{217AC0B9-2D0B-4094-AE5E-40CB5EC08FE8}" srcOrd="2" destOrd="0" presId="urn:microsoft.com/office/officeart/2005/8/layout/hierarchy3"/>
    <dgm:cxn modelId="{D08D17DA-93D8-487D-9C24-11DFB5C70775}" type="presParOf" srcId="{C0C2E887-B5DC-46D3-9390-C33AFE795A08}" destId="{C5692852-8D36-42B1-B65E-66FC07FD42F1}" srcOrd="3" destOrd="0" presId="urn:microsoft.com/office/officeart/2005/8/layout/hierarchy3"/>
    <dgm:cxn modelId="{63EE90C3-ADFB-449D-8986-27BDC82A5BB9}" type="presParOf" srcId="{C0C2E887-B5DC-46D3-9390-C33AFE795A08}" destId="{0EA6AD37-6EF2-401B-83FD-699F22183361}" srcOrd="4" destOrd="0" presId="urn:microsoft.com/office/officeart/2005/8/layout/hierarchy3"/>
    <dgm:cxn modelId="{D6E2239E-E2B0-4329-9F4C-35A6BF7194F4}" type="presParOf" srcId="{C0C2E887-B5DC-46D3-9390-C33AFE795A08}" destId="{F7DA7898-1AE2-41F2-992F-27E11BEFE4C6}" srcOrd="5" destOrd="0" presId="urn:microsoft.com/office/officeart/2005/8/layout/hierarchy3"/>
    <dgm:cxn modelId="{741986E0-A1BC-485D-AB0E-481D51E2AABB}" type="presParOf" srcId="{3EC68914-F34A-43F6-8A4F-455A1BF98DC2}" destId="{A5189617-91FC-4CB1-8EA5-863DAB476F2B}" srcOrd="1" destOrd="0" presId="urn:microsoft.com/office/officeart/2005/8/layout/hierarchy3"/>
    <dgm:cxn modelId="{03E32CE8-C8C8-489B-B276-A1ECC9449402}" type="presParOf" srcId="{A5189617-91FC-4CB1-8EA5-863DAB476F2B}" destId="{1F72E6E7-86EB-4A0B-8637-EB68B5A5D6C2}" srcOrd="0" destOrd="0" presId="urn:microsoft.com/office/officeart/2005/8/layout/hierarchy3"/>
    <dgm:cxn modelId="{23C3D17C-C93F-4CA8-BCF6-553F10A9F310}" type="presParOf" srcId="{1F72E6E7-86EB-4A0B-8637-EB68B5A5D6C2}" destId="{6BEDCAFC-ED68-482D-AC49-689E9ADFEF1D}" srcOrd="0" destOrd="0" presId="urn:microsoft.com/office/officeart/2005/8/layout/hierarchy3"/>
    <dgm:cxn modelId="{CA6CC60F-B971-4AA5-8707-19520B743946}" type="presParOf" srcId="{1F72E6E7-86EB-4A0B-8637-EB68B5A5D6C2}" destId="{930CC0D7-5C18-4E30-9E9F-8E38790D3858}" srcOrd="1" destOrd="0" presId="urn:microsoft.com/office/officeart/2005/8/layout/hierarchy3"/>
    <dgm:cxn modelId="{905825CF-877B-4862-AA10-646E698DE383}" type="presParOf" srcId="{A5189617-91FC-4CB1-8EA5-863DAB476F2B}" destId="{90728FDC-EF05-4572-BEB4-62A13ABCC8DF}" srcOrd="1" destOrd="0" presId="urn:microsoft.com/office/officeart/2005/8/layout/hierarchy3"/>
    <dgm:cxn modelId="{E0C9D2D8-F69D-4C60-979A-3500FDF51802}" type="presParOf" srcId="{90728FDC-EF05-4572-BEB4-62A13ABCC8DF}" destId="{0593E0CA-0A62-4A0F-92F1-C100C84E915F}" srcOrd="0" destOrd="0" presId="urn:microsoft.com/office/officeart/2005/8/layout/hierarchy3"/>
    <dgm:cxn modelId="{286E5D8F-2B5E-494C-96FD-DD4A5608EBA6}" type="presParOf" srcId="{90728FDC-EF05-4572-BEB4-62A13ABCC8DF}" destId="{B2126749-F851-4569-9696-0BC50531069B}" srcOrd="1" destOrd="0" presId="urn:microsoft.com/office/officeart/2005/8/layout/hierarchy3"/>
    <dgm:cxn modelId="{12848481-F94E-400D-9B82-68B2B67DD6CD}" type="presParOf" srcId="{90728FDC-EF05-4572-BEB4-62A13ABCC8DF}" destId="{71B0F8A3-1D7A-44CF-910F-C9AAE9FE47C7}" srcOrd="2" destOrd="0" presId="urn:microsoft.com/office/officeart/2005/8/layout/hierarchy3"/>
    <dgm:cxn modelId="{1C564350-6577-4CEE-8725-378718ADB042}" type="presParOf" srcId="{90728FDC-EF05-4572-BEB4-62A13ABCC8DF}" destId="{DE603F51-AA37-40B3-A775-2DB148011EAB}" srcOrd="3" destOrd="0" presId="urn:microsoft.com/office/officeart/2005/8/layout/hierarchy3"/>
    <dgm:cxn modelId="{7B89C9F9-F374-4104-B097-44879D4AAA05}" type="presParOf" srcId="{90728FDC-EF05-4572-BEB4-62A13ABCC8DF}" destId="{B849EA56-B9A8-42F6-927D-619991EE2FF8}" srcOrd="4" destOrd="0" presId="urn:microsoft.com/office/officeart/2005/8/layout/hierarchy3"/>
    <dgm:cxn modelId="{0904246F-88BE-40EB-AC9E-2C6B7CEC584D}" type="presParOf" srcId="{90728FDC-EF05-4572-BEB4-62A13ABCC8DF}" destId="{207CA1ED-9200-4EF7-BB8F-7C045EE4FA23}" srcOrd="5" destOrd="0" presId="urn:microsoft.com/office/officeart/2005/8/layout/hierarchy3"/>
    <dgm:cxn modelId="{E69E7E77-2199-4F30-9257-57AD07C1D808}" type="presParOf" srcId="{90728FDC-EF05-4572-BEB4-62A13ABCC8DF}" destId="{84BDF9E2-DC5E-4503-A2BB-526A15C35EFA}" srcOrd="6" destOrd="0" presId="urn:microsoft.com/office/officeart/2005/8/layout/hierarchy3"/>
    <dgm:cxn modelId="{B353FE90-D075-4601-9F4B-3788DEA8836B}" type="presParOf" srcId="{90728FDC-EF05-4572-BEB4-62A13ABCC8DF}" destId="{B6713F1D-BBF6-4A69-B329-4E887FEB42AF}" srcOrd="7" destOrd="0" presId="urn:microsoft.com/office/officeart/2005/8/layout/hierarchy3"/>
    <dgm:cxn modelId="{1D15BD7E-B785-41B9-87B6-88A421A787FB}" type="presParOf" srcId="{90728FDC-EF05-4572-BEB4-62A13ABCC8DF}" destId="{47D05DB9-CD38-4466-86DB-904631162A1E}" srcOrd="8" destOrd="0" presId="urn:microsoft.com/office/officeart/2005/8/layout/hierarchy3"/>
    <dgm:cxn modelId="{E1B1D95B-1BB4-45D2-8700-64DC14F58211}" type="presParOf" srcId="{90728FDC-EF05-4572-BEB4-62A13ABCC8DF}" destId="{0C6BC1DB-37EE-4FA0-B94A-E6A245D1AF63}" srcOrd="9" destOrd="0" presId="urn:microsoft.com/office/officeart/2005/8/layout/hierarchy3"/>
    <dgm:cxn modelId="{EE4C2C96-DDA6-4FBC-B7F7-36E0B0E72E6F}" type="presParOf" srcId="{3EC68914-F34A-43F6-8A4F-455A1BF98DC2}" destId="{8EAD0F9A-7437-4F55-B355-3C005E3D8EA9}" srcOrd="2" destOrd="0" presId="urn:microsoft.com/office/officeart/2005/8/layout/hierarchy3"/>
    <dgm:cxn modelId="{54E8E4A3-3B59-4739-A20D-B37EBC67BC19}" type="presParOf" srcId="{8EAD0F9A-7437-4F55-B355-3C005E3D8EA9}" destId="{A1576FD0-7D23-425D-B60D-0B955BC678BF}" srcOrd="0" destOrd="0" presId="urn:microsoft.com/office/officeart/2005/8/layout/hierarchy3"/>
    <dgm:cxn modelId="{3B40BB08-E610-4860-B252-3AEC5EF2BD53}" type="presParOf" srcId="{A1576FD0-7D23-425D-B60D-0B955BC678BF}" destId="{029162D5-50E5-483F-85FA-7D528553352C}" srcOrd="0" destOrd="0" presId="urn:microsoft.com/office/officeart/2005/8/layout/hierarchy3"/>
    <dgm:cxn modelId="{0AB6754D-1DDF-4153-B30A-0190B5DDAB19}" type="presParOf" srcId="{A1576FD0-7D23-425D-B60D-0B955BC678BF}" destId="{85F3D285-7469-42C9-A277-69FF9E4261D9}" srcOrd="1" destOrd="0" presId="urn:microsoft.com/office/officeart/2005/8/layout/hierarchy3"/>
    <dgm:cxn modelId="{EDD0A048-89FE-4A65-B36D-84A703988D56}" type="presParOf" srcId="{8EAD0F9A-7437-4F55-B355-3C005E3D8EA9}" destId="{F375484D-AF87-4D9A-A9BA-45CC07230BCB}" srcOrd="1" destOrd="0" presId="urn:microsoft.com/office/officeart/2005/8/layout/hierarchy3"/>
    <dgm:cxn modelId="{B4A196D7-17CC-4652-B1C4-9D892AD10760}" type="presParOf" srcId="{F375484D-AF87-4D9A-A9BA-45CC07230BCB}" destId="{4C062153-FF75-4A9D-83AD-4D30A559FD47}" srcOrd="0" destOrd="0" presId="urn:microsoft.com/office/officeart/2005/8/layout/hierarchy3"/>
    <dgm:cxn modelId="{C5865EAD-53E2-4399-8F8D-54452A04EF19}" type="presParOf" srcId="{F375484D-AF87-4D9A-A9BA-45CC07230BCB}" destId="{B539918D-63C0-4F00-8FAB-0535426B01E3}" srcOrd="1" destOrd="0" presId="urn:microsoft.com/office/officeart/2005/8/layout/hierarchy3"/>
    <dgm:cxn modelId="{31341C0D-6A67-4C92-9E3C-18C48FD8873F}" type="presParOf" srcId="{F375484D-AF87-4D9A-A9BA-45CC07230BCB}" destId="{9DBFAE1D-1373-4822-B8AA-CC7C858873BD}" srcOrd="2" destOrd="0" presId="urn:microsoft.com/office/officeart/2005/8/layout/hierarchy3"/>
    <dgm:cxn modelId="{404B72DB-1139-48FF-919C-74767DCE3570}" type="presParOf" srcId="{F375484D-AF87-4D9A-A9BA-45CC07230BCB}" destId="{9DB38D26-569B-48BB-82FD-8D66C3A6B421}" srcOrd="3" destOrd="0" presId="urn:microsoft.com/office/officeart/2005/8/layout/hierarchy3"/>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C4206A7B02E4CFBA5CB2739001E1243"/>
        <w:category>
          <w:name w:val="Γενικά"/>
          <w:gallery w:val="placeholder"/>
        </w:category>
        <w:types>
          <w:type w:val="bbPlcHdr"/>
        </w:types>
        <w:behaviors>
          <w:behavior w:val="content"/>
        </w:behaviors>
        <w:guid w:val="{68066A26-5AF1-4C18-AA8A-322F4747A3DB}"/>
      </w:docPartPr>
      <w:docPartBody>
        <w:p w:rsidR="00000000" w:rsidRDefault="00BC2650" w:rsidP="00BC2650">
          <w:pPr>
            <w:pStyle w:val="CC4206A7B02E4CFBA5CB2739001E1243"/>
          </w:pPr>
          <w:r>
            <w:rPr>
              <w:rFonts w:asciiTheme="majorHAnsi" w:eastAsiaTheme="majorEastAsia" w:hAnsiTheme="majorHAnsi" w:cstheme="majorBidi"/>
              <w:sz w:val="40"/>
              <w:szCs w:val="40"/>
            </w:rPr>
            <w:t>[Πληκτρολογήστε τον τίτλο του εγγράφου]</w:t>
          </w:r>
        </w:p>
      </w:docPartBody>
    </w:docPart>
    <w:docPart>
      <w:docPartPr>
        <w:name w:val="FC8456B1026F4DDA9104DAEC04FA6E42"/>
        <w:category>
          <w:name w:val="Γενικά"/>
          <w:gallery w:val="placeholder"/>
        </w:category>
        <w:types>
          <w:type w:val="bbPlcHdr"/>
        </w:types>
        <w:behaviors>
          <w:behavior w:val="content"/>
        </w:behaviors>
        <w:guid w:val="{0DE67BBA-641F-4BF4-B378-798CFA3D25E5}"/>
      </w:docPartPr>
      <w:docPartBody>
        <w:p w:rsidR="00000000" w:rsidRDefault="00BC2650" w:rsidP="00BC2650">
          <w:pPr>
            <w:pStyle w:val="FC8456B1026F4DDA9104DAEC04FA6E42"/>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D6BB4641E2A8445BB21CF77DF2AE9748"/>
        <w:category>
          <w:name w:val="Γενικά"/>
          <w:gallery w:val="placeholder"/>
        </w:category>
        <w:types>
          <w:type w:val="bbPlcHdr"/>
        </w:types>
        <w:behaviors>
          <w:behavior w:val="content"/>
        </w:behaviors>
        <w:guid w:val="{548F50F5-3E10-497E-B3E1-7E0819927706}"/>
      </w:docPartPr>
      <w:docPartBody>
        <w:p w:rsidR="00000000" w:rsidRDefault="00BC2650" w:rsidP="00BC2650">
          <w:pPr>
            <w:pStyle w:val="D6BB4641E2A8445BB21CF77DF2AE9748"/>
          </w:pPr>
          <w:r>
            <w:rPr>
              <w:rFonts w:asciiTheme="majorHAnsi" w:hAnsiTheme="majorHAnsi"/>
            </w:rPr>
            <w:t>[Επιλογή ημερομηνίας]</w:t>
          </w:r>
        </w:p>
      </w:docPartBody>
    </w:docPart>
    <w:docPart>
      <w:docPartPr>
        <w:name w:val="34A2F836293246BFA48711802BE386AB"/>
        <w:category>
          <w:name w:val="Γενικά"/>
          <w:gallery w:val="placeholder"/>
        </w:category>
        <w:types>
          <w:type w:val="bbPlcHdr"/>
        </w:types>
        <w:behaviors>
          <w:behavior w:val="content"/>
        </w:behaviors>
        <w:guid w:val="{6829D31E-0B9B-4D2B-A301-7CAE39356E8A}"/>
      </w:docPartPr>
      <w:docPartBody>
        <w:p w:rsidR="00000000" w:rsidRDefault="00BC2650" w:rsidP="00BC2650">
          <w:pPr>
            <w:pStyle w:val="34A2F836293246BFA48711802BE386AB"/>
          </w:pPr>
          <w: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C2650"/>
    <w:rsid w:val="00B134EB"/>
    <w:rsid w:val="00BC26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429332543174648A5F4B03EAA834548">
    <w:name w:val="2429332543174648A5F4B03EAA834548"/>
    <w:rsid w:val="00BC2650"/>
  </w:style>
  <w:style w:type="paragraph" w:customStyle="1" w:styleId="C3539D1FA1AF49BA86B8B850B93EDB35">
    <w:name w:val="C3539D1FA1AF49BA86B8B850B93EDB35"/>
    <w:rsid w:val="00BC2650"/>
  </w:style>
  <w:style w:type="paragraph" w:customStyle="1" w:styleId="CC4206A7B02E4CFBA5CB2739001E1243">
    <w:name w:val="CC4206A7B02E4CFBA5CB2739001E1243"/>
    <w:rsid w:val="00BC2650"/>
  </w:style>
  <w:style w:type="paragraph" w:customStyle="1" w:styleId="FC8456B1026F4DDA9104DAEC04FA6E42">
    <w:name w:val="FC8456B1026F4DDA9104DAEC04FA6E42"/>
    <w:rsid w:val="00BC2650"/>
  </w:style>
  <w:style w:type="paragraph" w:customStyle="1" w:styleId="D6BB4641E2A8445BB21CF77DF2AE9748">
    <w:name w:val="D6BB4641E2A8445BB21CF77DF2AE9748"/>
    <w:rsid w:val="00BC2650"/>
  </w:style>
  <w:style w:type="paragraph" w:customStyle="1" w:styleId="34A2F836293246BFA48711802BE386AB">
    <w:name w:val="34A2F836293246BFA48711802BE386AB"/>
    <w:rsid w:val="00BC265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5DEEC6-808B-46FD-81FF-43EA946B5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1508</Words>
  <Characters>8146</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Εργαστηριακή Εργασία</dc:title>
  <dc:subject>2ο εξάμηνο</dc:subject>
  <dc:creator>Παυλίνα Ζαλίδου</dc:creator>
  <cp:lastModifiedBy>Pauline</cp:lastModifiedBy>
  <cp:revision>10</cp:revision>
  <dcterms:created xsi:type="dcterms:W3CDTF">2018-03-26T13:45:00Z</dcterms:created>
  <dcterms:modified xsi:type="dcterms:W3CDTF">2018-03-26T16:55:00Z</dcterms:modified>
</cp:coreProperties>
</file>